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3E598148" w:rsidR="00FA2126" w:rsidRPr="00B34C1C" w:rsidRDefault="00B34C1C" w:rsidP="00FA2126">
      <w:pPr>
        <w:jc w:val="center"/>
        <w:rPr>
          <w:rFonts w:asciiTheme="minorHAnsi" w:hAnsiTheme="minorHAnsi" w:cstheme="minorHAnsi"/>
          <w:b/>
          <w:sz w:val="52"/>
          <w:szCs w:val="52"/>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w:t>
      </w:r>
      <w:r w:rsidR="0004686F">
        <w:rPr>
          <w:rFonts w:asciiTheme="minorHAnsi" w:hAnsiTheme="minorHAnsi" w:cstheme="minorHAnsi"/>
          <w:b/>
          <w:sz w:val="52"/>
          <w:szCs w:val="52"/>
        </w:rPr>
        <w:t>235-22-70328</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On Behalf Of</w:t>
      </w:r>
    </w:p>
    <w:p w14:paraId="56B306DD" w14:textId="6DB57227" w:rsidR="0051138E" w:rsidRPr="00B34C1C" w:rsidRDefault="0004686F" w:rsidP="0051138E">
      <w:pPr>
        <w:jc w:val="center"/>
        <w:rPr>
          <w:rFonts w:ascii="Calibri" w:hAnsi="Calibri" w:cs="Calibri"/>
          <w:b/>
          <w:sz w:val="32"/>
          <w:szCs w:val="32"/>
        </w:rPr>
      </w:pPr>
      <w:r>
        <w:rPr>
          <w:rFonts w:ascii="Calibri" w:hAnsi="Calibri" w:cs="Calibri"/>
          <w:b/>
          <w:sz w:val="32"/>
          <w:szCs w:val="32"/>
        </w:rPr>
        <w:t>The Bureau of Motor Vehicles</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38FAE2A0" w14:textId="1F050268" w:rsidR="0051138E" w:rsidRPr="00613789" w:rsidRDefault="0004686F" w:rsidP="0051138E">
      <w:pPr>
        <w:jc w:val="center"/>
        <w:rPr>
          <w:rFonts w:ascii="Calibri" w:hAnsi="Calibri" w:cs="Calibri"/>
          <w:b/>
          <w:sz w:val="32"/>
          <w:szCs w:val="32"/>
        </w:rPr>
      </w:pPr>
      <w:r>
        <w:rPr>
          <w:rFonts w:ascii="Calibri" w:hAnsi="Calibri" w:cs="Calibri"/>
          <w:b/>
          <w:sz w:val="36"/>
          <w:szCs w:val="36"/>
        </w:rPr>
        <w:t>Purchase of Training Motorcycles</w:t>
      </w:r>
    </w:p>
    <w:p w14:paraId="0BD4E56D" w14:textId="77777777" w:rsidR="0051138E" w:rsidRPr="00613789" w:rsidRDefault="0051138E" w:rsidP="0051138E">
      <w:pPr>
        <w:jc w:val="center"/>
        <w:rPr>
          <w:rFonts w:ascii="Calibri" w:hAnsi="Calibri" w:cs="Calibri"/>
          <w:b/>
          <w:sz w:val="32"/>
          <w:szCs w:val="32"/>
        </w:rPr>
      </w:pPr>
    </w:p>
    <w:p w14:paraId="3EF7ECD3" w14:textId="77777777" w:rsidR="00C376B7" w:rsidRDefault="00C376B7" w:rsidP="0051138E">
      <w:pPr>
        <w:jc w:val="center"/>
        <w:rPr>
          <w:ins w:id="0" w:author="Brandon-Friedman, David C" w:date="2022-02-10T09:18:00Z"/>
          <w:rFonts w:ascii="Calibri" w:hAnsi="Calibri" w:cs="Calibri"/>
          <w:b/>
          <w:sz w:val="32"/>
          <w:szCs w:val="32"/>
        </w:rPr>
      </w:pPr>
      <w:ins w:id="1" w:author="Brandon-Friedman, David C" w:date="2022-02-10T09:18:00Z">
        <w:r>
          <w:rPr>
            <w:rFonts w:ascii="Calibri" w:hAnsi="Calibri" w:cs="Calibri"/>
            <w:b/>
            <w:sz w:val="32"/>
            <w:szCs w:val="32"/>
          </w:rPr>
          <w:t>Response Part One, Submission Form Due Date and Time:</w:t>
        </w:r>
      </w:ins>
    </w:p>
    <w:p w14:paraId="046E131A" w14:textId="77777777" w:rsidR="00C376B7" w:rsidRDefault="00C376B7" w:rsidP="0051138E">
      <w:pPr>
        <w:jc w:val="center"/>
        <w:rPr>
          <w:ins w:id="2" w:author="Brandon-Friedman, David C" w:date="2022-02-10T09:18:00Z"/>
          <w:rFonts w:ascii="Calibri" w:hAnsi="Calibri" w:cs="Calibri"/>
          <w:b/>
          <w:sz w:val="32"/>
          <w:szCs w:val="32"/>
        </w:rPr>
      </w:pPr>
      <w:ins w:id="3" w:author="Brandon-Friedman, David C" w:date="2022-02-10T09:18:00Z">
        <w:r>
          <w:rPr>
            <w:rFonts w:ascii="Calibri" w:hAnsi="Calibri" w:cs="Calibri"/>
            <w:b/>
            <w:sz w:val="32"/>
            <w:szCs w:val="32"/>
          </w:rPr>
          <w:t>February 21, 2022 at 3:00 PM ET</w:t>
        </w:r>
      </w:ins>
    </w:p>
    <w:p w14:paraId="6B3737C2" w14:textId="77777777" w:rsidR="00C376B7" w:rsidRDefault="00C376B7" w:rsidP="0051138E">
      <w:pPr>
        <w:jc w:val="center"/>
        <w:rPr>
          <w:ins w:id="4" w:author="Brandon-Friedman, David C" w:date="2022-02-10T09:18:00Z"/>
          <w:rFonts w:ascii="Calibri" w:hAnsi="Calibri" w:cs="Calibri"/>
          <w:b/>
          <w:sz w:val="32"/>
          <w:szCs w:val="32"/>
        </w:rPr>
      </w:pPr>
    </w:p>
    <w:p w14:paraId="7B4DCEB8" w14:textId="77777777" w:rsidR="00C376B7" w:rsidRDefault="0051138E" w:rsidP="0051138E">
      <w:pPr>
        <w:jc w:val="center"/>
        <w:rPr>
          <w:ins w:id="5" w:author="Brandon-Friedman, David C" w:date="2022-02-10T09:20:00Z"/>
          <w:rFonts w:ascii="Calibri" w:hAnsi="Calibri" w:cs="Calibri"/>
          <w:b/>
          <w:sz w:val="32"/>
          <w:szCs w:val="32"/>
        </w:rPr>
      </w:pPr>
      <w:r w:rsidRPr="00613789">
        <w:rPr>
          <w:rFonts w:ascii="Calibri" w:hAnsi="Calibri" w:cs="Calibri"/>
          <w:b/>
          <w:sz w:val="32"/>
          <w:szCs w:val="32"/>
        </w:rPr>
        <w:t>Response</w:t>
      </w:r>
      <w:ins w:id="6" w:author="Brandon-Friedman, David C" w:date="2022-02-10T09:19:00Z">
        <w:r w:rsidR="00C376B7">
          <w:rPr>
            <w:rFonts w:ascii="Calibri" w:hAnsi="Calibri" w:cs="Calibri"/>
            <w:b/>
            <w:sz w:val="32"/>
            <w:szCs w:val="32"/>
          </w:rPr>
          <w:t xml:space="preserve"> Part Two, Submission of Proposal on Flash Drive</w:t>
        </w:r>
      </w:ins>
      <w:r w:rsidRPr="00613789">
        <w:rPr>
          <w:rFonts w:ascii="Calibri" w:hAnsi="Calibri" w:cs="Calibri"/>
          <w:b/>
          <w:sz w:val="32"/>
          <w:szCs w:val="32"/>
        </w:rPr>
        <w:t xml:space="preserve"> Due Date:</w:t>
      </w:r>
    </w:p>
    <w:p w14:paraId="01723D26" w14:textId="55175612" w:rsidR="0051138E" w:rsidRPr="00613789" w:rsidRDefault="00883859" w:rsidP="0051138E">
      <w:pPr>
        <w:jc w:val="center"/>
        <w:rPr>
          <w:rFonts w:ascii="Calibri" w:hAnsi="Calibri" w:cs="Calibri"/>
          <w:b/>
          <w:sz w:val="32"/>
          <w:szCs w:val="32"/>
        </w:rPr>
      </w:pPr>
      <w:r w:rsidRPr="00810D9C">
        <w:rPr>
          <w:rFonts w:ascii="Calibri" w:hAnsi="Calibri" w:cs="Calibri"/>
          <w:b/>
          <w:strike/>
          <w:color w:val="FF0000"/>
          <w:sz w:val="32"/>
          <w:szCs w:val="32"/>
        </w:rPr>
        <w:t>February</w:t>
      </w:r>
      <w:r w:rsidR="0051138E" w:rsidRPr="00810D9C">
        <w:rPr>
          <w:rFonts w:ascii="Calibri" w:hAnsi="Calibri" w:cs="Calibri"/>
          <w:b/>
          <w:strike/>
          <w:color w:val="FF0000"/>
          <w:sz w:val="32"/>
          <w:szCs w:val="32"/>
        </w:rPr>
        <w:t xml:space="preserve"> </w:t>
      </w:r>
      <w:r w:rsidR="0004686F" w:rsidRPr="00810D9C">
        <w:rPr>
          <w:rFonts w:ascii="Calibri" w:hAnsi="Calibri" w:cs="Calibri"/>
          <w:b/>
          <w:strike/>
          <w:color w:val="FF0000"/>
          <w:sz w:val="32"/>
          <w:szCs w:val="32"/>
        </w:rPr>
        <w:t>10</w:t>
      </w:r>
      <w:r w:rsidR="00AA245F" w:rsidRPr="00810D9C">
        <w:rPr>
          <w:rFonts w:ascii="Calibri" w:hAnsi="Calibri" w:cs="Calibri"/>
          <w:b/>
          <w:strike/>
          <w:color w:val="FF0000"/>
          <w:sz w:val="32"/>
          <w:szCs w:val="32"/>
        </w:rPr>
        <w:t>,</w:t>
      </w:r>
      <w:r w:rsidR="0051138E" w:rsidRPr="00810D9C">
        <w:rPr>
          <w:rFonts w:ascii="Calibri" w:hAnsi="Calibri" w:cs="Calibri"/>
          <w:b/>
          <w:strike/>
          <w:color w:val="FF0000"/>
          <w:sz w:val="32"/>
          <w:szCs w:val="32"/>
        </w:rPr>
        <w:t xml:space="preserve"> </w:t>
      </w:r>
      <w:r w:rsidR="00026DF7" w:rsidRPr="00810D9C">
        <w:rPr>
          <w:rFonts w:ascii="Calibri" w:hAnsi="Calibri" w:cs="Calibri"/>
          <w:b/>
          <w:strike/>
          <w:color w:val="FF0000"/>
          <w:sz w:val="32"/>
          <w:szCs w:val="32"/>
        </w:rPr>
        <w:t>2022</w:t>
      </w:r>
      <w:r w:rsidR="00AD1C35" w:rsidRPr="00810D9C">
        <w:rPr>
          <w:rFonts w:ascii="Calibri" w:hAnsi="Calibri" w:cs="Calibri"/>
          <w:b/>
          <w:color w:val="FF0000"/>
          <w:sz w:val="32"/>
          <w:szCs w:val="32"/>
        </w:rPr>
        <w:t xml:space="preserve"> </w:t>
      </w:r>
      <w:r w:rsidR="00810D9C" w:rsidRPr="00810D9C">
        <w:rPr>
          <w:rFonts w:ascii="Calibri" w:hAnsi="Calibri" w:cs="Calibri"/>
          <w:b/>
          <w:color w:val="FF0000"/>
          <w:sz w:val="32"/>
          <w:szCs w:val="32"/>
        </w:rPr>
        <w:t xml:space="preserve">February 24, 2022 </w:t>
      </w:r>
      <w:r w:rsidR="0004686F">
        <w:rPr>
          <w:rFonts w:ascii="Calibri" w:hAnsi="Calibri" w:cs="Calibri"/>
          <w:b/>
          <w:sz w:val="32"/>
          <w:szCs w:val="32"/>
        </w:rPr>
        <w:t>at</w:t>
      </w:r>
      <w:r w:rsidR="00AD1C35" w:rsidRPr="00B34C1C">
        <w:rPr>
          <w:rFonts w:ascii="Calibri" w:hAnsi="Calibri" w:cs="Calibri"/>
          <w:b/>
          <w:sz w:val="32"/>
          <w:szCs w:val="32"/>
        </w:rPr>
        <w:t xml:space="preserve"> 3:00PM Eastern Time</w:t>
      </w:r>
    </w:p>
    <w:p w14:paraId="16A09746" w14:textId="77777777" w:rsidR="0051138E" w:rsidRPr="00613789" w:rsidRDefault="0051138E" w:rsidP="0051138E">
      <w:pPr>
        <w:jc w:val="center"/>
        <w:rPr>
          <w:rFonts w:ascii="Calibri" w:hAnsi="Calibri" w:cs="Calibri"/>
          <w:b/>
          <w:sz w:val="32"/>
          <w:szCs w:val="32"/>
        </w:rPr>
      </w:pP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77777777" w:rsidR="0051138E" w:rsidRPr="00613789" w:rsidRDefault="0051138E" w:rsidP="0051138E">
      <w:pPr>
        <w:jc w:val="right"/>
        <w:rPr>
          <w:rFonts w:ascii="Calibri" w:hAnsi="Calibri" w:cs="Calibri"/>
          <w:szCs w:val="24"/>
        </w:rPr>
      </w:pPr>
    </w:p>
    <w:p w14:paraId="1A44E1F1" w14:textId="15B1421B" w:rsidR="0051138E" w:rsidRPr="00613789" w:rsidRDefault="0004686F" w:rsidP="0051138E">
      <w:pPr>
        <w:jc w:val="right"/>
        <w:rPr>
          <w:rFonts w:ascii="Calibri" w:hAnsi="Calibri" w:cs="Calibri"/>
          <w:szCs w:val="24"/>
        </w:rPr>
      </w:pPr>
      <w:r>
        <w:rPr>
          <w:rFonts w:ascii="Calibri" w:hAnsi="Calibri" w:cs="Calibri"/>
          <w:szCs w:val="24"/>
        </w:rPr>
        <w:t>David Brandon-Friedman</w:t>
      </w:r>
      <w:r w:rsidR="0051138E" w:rsidRPr="00B34C1C">
        <w:rPr>
          <w:rFonts w:ascii="Calibri" w:hAnsi="Calibri" w:cs="Calibri"/>
          <w:szCs w:val="24"/>
        </w:rPr>
        <w:t xml:space="preserve">, </w:t>
      </w:r>
      <w:r w:rsidR="00B34C1C" w:rsidRPr="00B34C1C">
        <w:rPr>
          <w:rFonts w:ascii="Calibri" w:hAnsi="Calibri" w:cs="Calibri"/>
          <w:szCs w:val="24"/>
        </w:rPr>
        <w:t xml:space="preserve">Senior Account </w:t>
      </w:r>
      <w:r w:rsidR="00B34C1C">
        <w:rPr>
          <w:rFonts w:ascii="Calibri" w:hAnsi="Calibri" w:cs="Calibri"/>
          <w:szCs w:val="24"/>
        </w:rPr>
        <w:t>Manager</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address">
        <w:smartTag w:uri="urn:schemas-microsoft-com:office:smarttags" w:element="Street">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56D17520" w14:textId="77777777" w:rsidR="00FA2126" w:rsidRDefault="00FA2126" w:rsidP="00FA2126">
      <w:pPr>
        <w:jc w:val="center"/>
        <w:rPr>
          <w:rFonts w:asciiTheme="minorHAnsi" w:hAnsiTheme="minorHAnsi" w:cstheme="minorHAnsi"/>
          <w:b/>
          <w:sz w:val="20"/>
        </w:rPr>
      </w:pPr>
    </w:p>
    <w:p w14:paraId="3C8720FF" w14:textId="77777777" w:rsidR="001E0715" w:rsidRDefault="001E0715" w:rsidP="00A00DB4">
      <w:pPr>
        <w:jc w:val="right"/>
        <w:rPr>
          <w:rFonts w:asciiTheme="minorHAnsi" w:hAnsiTheme="minorHAnsi" w:cstheme="minorHAnsi"/>
          <w:szCs w:val="24"/>
        </w:rPr>
      </w:pPr>
    </w:p>
    <w:p w14:paraId="27099E58" w14:textId="4C41C353" w:rsidR="0051138E" w:rsidRDefault="0051138E" w:rsidP="00A00DB4">
      <w:pPr>
        <w:jc w:val="right"/>
        <w:rPr>
          <w:rFonts w:asciiTheme="minorHAnsi" w:hAnsiTheme="minorHAnsi" w:cstheme="minorHAnsi"/>
          <w:szCs w:val="24"/>
        </w:rPr>
      </w:pPr>
    </w:p>
    <w:p w14:paraId="11EF25DD" w14:textId="77777777" w:rsidR="0004686F" w:rsidRDefault="0004686F" w:rsidP="00A00DB4">
      <w:pPr>
        <w:jc w:val="right"/>
        <w:rPr>
          <w:rFonts w:asciiTheme="minorHAnsi" w:hAnsiTheme="minorHAnsi" w:cstheme="minorHAnsi"/>
          <w:szCs w:val="24"/>
        </w:rPr>
      </w:pPr>
    </w:p>
    <w:p w14:paraId="370C694A" w14:textId="77777777" w:rsidR="0051138E" w:rsidRDefault="0051138E" w:rsidP="00A00DB4">
      <w:pPr>
        <w:jc w:val="right"/>
        <w:rPr>
          <w:rFonts w:asciiTheme="minorHAnsi" w:hAnsiTheme="minorHAnsi" w:cstheme="minorHAnsi"/>
          <w:szCs w:val="24"/>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2608B77E" w14:textId="6CE3491D" w:rsidR="00B376E8" w:rsidRPr="00B376E8" w:rsidRDefault="00BA3B76" w:rsidP="00B376E8">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881D39" w:rsidRPr="00A00DB4">
        <w:rPr>
          <w:rFonts w:asciiTheme="minorHAnsi" w:hAnsiTheme="minorHAnsi" w:cstheme="minorHAnsi"/>
          <w:b/>
          <w:sz w:val="20"/>
        </w:rPr>
        <w:tab/>
      </w:r>
      <w:r w:rsidR="00881D39" w:rsidRPr="00A00DB4">
        <w:rPr>
          <w:rFonts w:asciiTheme="minorHAnsi" w:hAnsiTheme="minorHAnsi" w:cstheme="minorHAnsi"/>
          <w:b/>
          <w:sz w:val="20"/>
        </w:rPr>
        <w:tab/>
      </w:r>
      <w:r w:rsidR="00510A04" w:rsidRPr="00A00DB4">
        <w:rPr>
          <w:rFonts w:asciiTheme="minorHAnsi" w:hAnsiTheme="minorHAnsi" w:cstheme="minorHAnsi"/>
          <w:b/>
          <w:sz w:val="20"/>
        </w:rPr>
        <w:tab/>
      </w:r>
      <w:r w:rsidR="002D2CC9" w:rsidRPr="00B376E8">
        <w:rPr>
          <w:rFonts w:asciiTheme="minorHAnsi" w:hAnsiTheme="minorHAnsi" w:cstheme="minorHAnsi"/>
          <w:b/>
          <w:sz w:val="20"/>
        </w:rPr>
        <w:t>NEGOTIATED</w:t>
      </w:r>
      <w:r w:rsidR="002D2CC9" w:rsidRPr="00B376E8">
        <w:rPr>
          <w:rFonts w:asciiTheme="minorHAnsi" w:hAnsiTheme="minorHAnsi" w:cstheme="minorHAnsi"/>
          <w:sz w:val="20"/>
        </w:rPr>
        <w:t xml:space="preserve"> </w:t>
      </w:r>
      <w:r w:rsidRPr="00B376E8">
        <w:rPr>
          <w:rFonts w:asciiTheme="minorHAnsi" w:hAnsiTheme="minorHAnsi" w:cstheme="minorHAnsi"/>
          <w:b/>
          <w:sz w:val="20"/>
        </w:rPr>
        <w:t>BID</w:t>
      </w:r>
      <w:r w:rsidRPr="00B376E8">
        <w:rPr>
          <w:rFonts w:asciiTheme="minorHAnsi" w:hAnsiTheme="minorHAnsi" w:cstheme="minorHAnsi"/>
          <w:sz w:val="20"/>
        </w:rPr>
        <w:t xml:space="preserve"> </w:t>
      </w:r>
      <w:r w:rsidRPr="00B376E8">
        <w:rPr>
          <w:rFonts w:asciiTheme="minorHAnsi" w:hAnsiTheme="minorHAnsi" w:cstheme="minorHAnsi"/>
          <w:b/>
          <w:sz w:val="20"/>
        </w:rPr>
        <w:t>P</w:t>
      </w:r>
      <w:r w:rsidR="008933B7" w:rsidRPr="00B376E8">
        <w:rPr>
          <w:rFonts w:asciiTheme="minorHAnsi" w:hAnsiTheme="minorHAnsi" w:cstheme="minorHAnsi"/>
          <w:b/>
          <w:sz w:val="20"/>
        </w:rPr>
        <w:t>AC</w:t>
      </w:r>
      <w:r w:rsidRPr="00B376E8">
        <w:rPr>
          <w:rFonts w:asciiTheme="minorHAnsi" w:hAnsiTheme="minorHAnsi" w:cstheme="minorHAnsi"/>
          <w:b/>
          <w:sz w:val="20"/>
        </w:rPr>
        <w:t>K</w:t>
      </w:r>
      <w:r w:rsidR="008933B7" w:rsidRPr="00B376E8">
        <w:rPr>
          <w:rFonts w:asciiTheme="minorHAnsi" w:hAnsiTheme="minorHAnsi" w:cstheme="minorHAnsi"/>
          <w:b/>
          <w:sz w:val="20"/>
        </w:rPr>
        <w:t>A</w:t>
      </w:r>
      <w:r w:rsidRPr="00B376E8">
        <w:rPr>
          <w:rFonts w:asciiTheme="minorHAnsi" w:hAnsiTheme="minorHAnsi" w:cstheme="minorHAnsi"/>
          <w:b/>
          <w:sz w:val="20"/>
        </w:rPr>
        <w:t>G</w:t>
      </w:r>
      <w:r w:rsidR="008933B7" w:rsidRPr="00B376E8">
        <w:rPr>
          <w:rFonts w:asciiTheme="minorHAnsi" w:hAnsiTheme="minorHAnsi" w:cstheme="minorHAnsi"/>
          <w:b/>
          <w:sz w:val="20"/>
        </w:rPr>
        <w:t>E</w:t>
      </w:r>
      <w:r w:rsidRPr="00B376E8">
        <w:rPr>
          <w:rFonts w:asciiTheme="minorHAnsi" w:hAnsiTheme="minorHAnsi" w:cstheme="minorHAnsi"/>
          <w:b/>
          <w:sz w:val="20"/>
        </w:rPr>
        <w:t xml:space="preserve"> </w:t>
      </w:r>
      <w:r w:rsidR="00B376E8" w:rsidRPr="00B376E8">
        <w:rPr>
          <w:rFonts w:asciiTheme="minorHAnsi" w:hAnsiTheme="minorHAnsi" w:cstheme="minorHAnsi"/>
          <w:b/>
          <w:sz w:val="20"/>
        </w:rPr>
        <w:t>TO ESTABLISH A</w:t>
      </w:r>
    </w:p>
    <w:p w14:paraId="63F8766D" w14:textId="245108BF" w:rsidR="00BA3B76" w:rsidRPr="006F03DD" w:rsidRDefault="00B376E8" w:rsidP="00B376E8">
      <w:pPr>
        <w:tabs>
          <w:tab w:val="left" w:pos="-1440"/>
        </w:tabs>
        <w:spacing w:line="243" w:lineRule="auto"/>
        <w:ind w:left="2160"/>
        <w:rPr>
          <w:rFonts w:asciiTheme="minorHAnsi" w:hAnsiTheme="minorHAnsi" w:cstheme="minorHAnsi"/>
          <w:b/>
          <w:sz w:val="20"/>
        </w:rPr>
      </w:pPr>
      <w:r w:rsidRPr="00B376E8">
        <w:rPr>
          <w:rFonts w:asciiTheme="minorHAnsi" w:hAnsiTheme="minorHAnsi" w:cstheme="minorHAnsi"/>
          <w:b/>
          <w:sz w:val="20"/>
        </w:rPr>
        <w:tab/>
      </w:r>
      <w:r w:rsidRPr="00B376E8">
        <w:rPr>
          <w:rFonts w:asciiTheme="minorHAnsi" w:hAnsiTheme="minorHAnsi" w:cstheme="minorHAnsi"/>
          <w:b/>
          <w:sz w:val="20"/>
        </w:rPr>
        <w:tab/>
        <w:t xml:space="preserve">     </w:t>
      </w:r>
      <w:r w:rsidRPr="00B376E8">
        <w:rPr>
          <w:rFonts w:asciiTheme="minorHAnsi" w:hAnsiTheme="minorHAnsi" w:cstheme="minorHAnsi"/>
          <w:sz w:val="20"/>
        </w:rPr>
        <w:t xml:space="preserve"> </w:t>
      </w:r>
      <w:r w:rsidRPr="00B376E8">
        <w:rPr>
          <w:rFonts w:asciiTheme="minorHAnsi" w:hAnsiTheme="minorHAnsi" w:cstheme="minorHAnsi"/>
          <w:b/>
          <w:sz w:val="20"/>
        </w:rPr>
        <w:t>QUANTITY PURCHASE AGREEMENT</w:t>
      </w:r>
      <w:r w:rsidR="00026DF7">
        <w:rPr>
          <w:rFonts w:asciiTheme="minorHAnsi" w:hAnsiTheme="minorHAnsi" w:cstheme="minorHAnsi"/>
          <w:b/>
          <w:sz w:val="20"/>
        </w:rPr>
        <w:t xml:space="preserve"> (QPA)</w:t>
      </w:r>
    </w:p>
    <w:p w14:paraId="4DE424D0" w14:textId="7E42AE88" w:rsidR="00BA3B76" w:rsidRPr="006F03DD" w:rsidRDefault="00BA3B76" w:rsidP="00BA3B76">
      <w:pPr>
        <w:spacing w:line="244" w:lineRule="auto"/>
        <w:jc w:val="center"/>
        <w:outlineLvl w:val="0"/>
        <w:rPr>
          <w:rFonts w:asciiTheme="minorHAnsi" w:hAnsiTheme="minorHAnsi" w:cstheme="minorHAnsi"/>
          <w:sz w:val="20"/>
          <w:u w:val="single"/>
        </w:rPr>
      </w:pPr>
      <w:r w:rsidRPr="006F03DD">
        <w:rPr>
          <w:rFonts w:asciiTheme="minorHAnsi" w:hAnsiTheme="minorHAnsi" w:cstheme="minorHAnsi"/>
          <w:b/>
          <w:sz w:val="20"/>
        </w:rPr>
        <w:t>FOR</w:t>
      </w:r>
      <w:r w:rsidRPr="006F03DD">
        <w:rPr>
          <w:rFonts w:asciiTheme="minorHAnsi" w:hAnsiTheme="minorHAnsi" w:cstheme="minorHAnsi"/>
          <w:sz w:val="20"/>
        </w:rPr>
        <w:t xml:space="preserve">: </w:t>
      </w:r>
      <w:r w:rsidR="00A33BC6" w:rsidRPr="006F03DD">
        <w:rPr>
          <w:rFonts w:asciiTheme="minorHAnsi" w:hAnsiTheme="minorHAnsi" w:cstheme="minorHAnsi"/>
          <w:sz w:val="20"/>
        </w:rPr>
        <w:t xml:space="preserve"> </w:t>
      </w:r>
      <w:r w:rsidR="0004686F">
        <w:rPr>
          <w:rFonts w:asciiTheme="minorHAnsi" w:hAnsiTheme="minorHAnsi" w:cstheme="minorHAnsi"/>
          <w:sz w:val="20"/>
        </w:rPr>
        <w:t>Purchase of Training Motorcycles</w:t>
      </w:r>
      <w:r w:rsidR="00F346DD" w:rsidRPr="006F03DD">
        <w:rPr>
          <w:rFonts w:asciiTheme="minorHAnsi" w:hAnsiTheme="minorHAnsi" w:cstheme="minorHAnsi"/>
          <w:sz w:val="20"/>
        </w:rPr>
        <w:t xml:space="preserve">, </w:t>
      </w:r>
      <w:r w:rsidR="0004686F">
        <w:rPr>
          <w:rFonts w:asciiTheme="minorHAnsi" w:hAnsiTheme="minorHAnsi" w:cstheme="minorHAnsi"/>
          <w:sz w:val="20"/>
        </w:rPr>
        <w:t>235-22-70328</w:t>
      </w:r>
    </w:p>
    <w:p w14:paraId="44652B02" w14:textId="77777777" w:rsidR="00451A02" w:rsidRDefault="00451A02" w:rsidP="00BA3B76">
      <w:pPr>
        <w:spacing w:line="244" w:lineRule="auto"/>
        <w:jc w:val="center"/>
        <w:outlineLvl w:val="0"/>
        <w:rPr>
          <w:rFonts w:asciiTheme="minorHAnsi" w:hAnsiTheme="minorHAnsi" w:cstheme="minorHAnsi"/>
          <w:sz w:val="20"/>
        </w:rPr>
      </w:pPr>
    </w:p>
    <w:p w14:paraId="421C3080" w14:textId="62A50CE8"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191C9D">
        <w:rPr>
          <w:rFonts w:asciiTheme="minorHAnsi" w:hAnsiTheme="minorHAnsi" w:cstheme="minorHAnsi"/>
          <w:b/>
          <w:sz w:val="18"/>
          <w:szCs w:val="18"/>
          <w:u w:val="single"/>
        </w:rPr>
        <w:t>Careful reading of this request is critical</w:t>
      </w:r>
      <w:r w:rsidRPr="00191C9D">
        <w:rPr>
          <w:rFonts w:asciiTheme="minorHAnsi" w:hAnsiTheme="minorHAnsi" w:cstheme="minorHAnsi"/>
          <w:b/>
          <w:sz w:val="18"/>
          <w:szCs w:val="18"/>
        </w:rPr>
        <w:t>.</w:t>
      </w:r>
      <w:r w:rsidRPr="00191C9D">
        <w:rPr>
          <w:rFonts w:asciiTheme="minorHAnsi" w:hAnsiTheme="minorHAnsi" w:cstheme="minorHAnsi"/>
          <w:sz w:val="18"/>
          <w:szCs w:val="18"/>
        </w:rPr>
        <w:t xml:space="preserve">  Failure to follow these instructions or those printed throughout this form may lead to the rejection of your bid. It is not necessary to return this page with your response.</w:t>
      </w:r>
    </w:p>
    <w:p w14:paraId="4E7D8886" w14:textId="4EEEB6CC"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w:t>
      </w:r>
      <w:ins w:id="7" w:author="Admin" w:date="2022-02-16T11:47:00Z">
        <w:r w:rsidR="00E80A46">
          <w:rPr>
            <w:rFonts w:asciiTheme="minorHAnsi" w:hAnsiTheme="minorHAnsi" w:cstheme="minorHAnsi"/>
            <w:sz w:val="18"/>
            <w:szCs w:val="18"/>
          </w:rPr>
          <w:t>x</w:t>
        </w:r>
      </w:ins>
      <w:r>
        <w:rPr>
          <w:rFonts w:asciiTheme="minorHAnsi" w:hAnsiTheme="minorHAnsi" w:cstheme="minorHAnsi"/>
          <w:sz w:val="18"/>
          <w:szCs w:val="18"/>
        </w:rPr>
        <w:t xml:space="preserve">__ In order to </w:t>
      </w:r>
      <w:r w:rsidR="00E269D0">
        <w:rPr>
          <w:rFonts w:asciiTheme="minorHAnsi" w:hAnsiTheme="minorHAnsi" w:cstheme="minorHAnsi"/>
          <w:sz w:val="18"/>
          <w:szCs w:val="18"/>
        </w:rPr>
        <w:t>submit a bid</w:t>
      </w:r>
      <w:r>
        <w:rPr>
          <w:rFonts w:asciiTheme="minorHAnsi" w:hAnsiTheme="minorHAnsi" w:cstheme="minorHAnsi"/>
          <w:sz w:val="18"/>
          <w:szCs w:val="18"/>
        </w:rPr>
        <w:t xml:space="preserve">, you must be registered with the Department of Administration, Procurement Division.  Therefore, to ensure there is no delay in the Award, all bidders are strongly encouraged to register prior to submission of a bid.  Bidders should go to </w:t>
      </w:r>
      <w:hyperlink r:id="rId10" w:history="1">
        <w:r w:rsidRPr="00A55F04">
          <w:rPr>
            <w:rStyle w:val="Hyperlink"/>
            <w:rFonts w:asciiTheme="minorHAnsi" w:hAnsiTheme="minorHAnsi" w:cstheme="minorHAnsi"/>
            <w:sz w:val="18"/>
            <w:szCs w:val="18"/>
          </w:rPr>
          <w:t>http://www.in.gov/idoa/2464.htm</w:t>
        </w:r>
      </w:hyperlink>
      <w:r>
        <w:rPr>
          <w:rFonts w:asciiTheme="minorHAnsi" w:hAnsiTheme="minorHAnsi" w:cstheme="minorHAnsi"/>
          <w:sz w:val="18"/>
          <w:szCs w:val="18"/>
        </w:rPr>
        <w:t xml:space="preserve"> and click on </w:t>
      </w:r>
      <w:r>
        <w:rPr>
          <w:rFonts w:asciiTheme="minorHAnsi" w:hAnsiTheme="minorHAnsi" w:cstheme="minorHAnsi"/>
          <w:i/>
          <w:sz w:val="18"/>
          <w:szCs w:val="18"/>
        </w:rPr>
        <w:t>Bidder Registration</w:t>
      </w:r>
      <w:ins w:id="8" w:author="Brandon-Friedman, David C" w:date="2022-02-10T09:32:00Z">
        <w:r w:rsidR="009B2E59">
          <w:rPr>
            <w:rFonts w:asciiTheme="minorHAnsi" w:hAnsiTheme="minorHAnsi" w:cstheme="minorHAnsi"/>
            <w:i/>
            <w:sz w:val="18"/>
            <w:szCs w:val="18"/>
          </w:rPr>
          <w:t xml:space="preserve"> Form</w:t>
        </w:r>
      </w:ins>
      <w:r>
        <w:rPr>
          <w:rFonts w:asciiTheme="minorHAnsi" w:hAnsiTheme="minorHAnsi" w:cstheme="minorHAnsi"/>
          <w:sz w:val="18"/>
          <w:szCs w:val="18"/>
        </w:rPr>
        <w:t xml:space="preserve"> to register.</w:t>
      </w:r>
    </w:p>
    <w:p w14:paraId="40EB5758" w14:textId="36E780E2"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w:t>
      </w:r>
      <w:ins w:id="9" w:author="Admin" w:date="2022-02-16T11:47:00Z">
        <w:r w:rsidR="00E80A46">
          <w:rPr>
            <w:rFonts w:asciiTheme="minorHAnsi" w:hAnsiTheme="minorHAnsi" w:cstheme="minorHAnsi"/>
            <w:sz w:val="18"/>
            <w:szCs w:val="18"/>
          </w:rPr>
          <w:t>x</w:t>
        </w:r>
      </w:ins>
      <w:r>
        <w:rPr>
          <w:rFonts w:asciiTheme="minorHAnsi" w:hAnsiTheme="minorHAnsi" w:cstheme="minorHAnsi"/>
          <w:sz w:val="18"/>
          <w:szCs w:val="18"/>
        </w:rPr>
        <w:t xml:space="preserve">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w:t>
      </w:r>
      <w:r w:rsidR="00F77A4D">
        <w:rPr>
          <w:rFonts w:asciiTheme="minorHAnsi" w:hAnsiTheme="minorHAnsi" w:cstheme="minorHAnsi"/>
          <w:sz w:val="18"/>
          <w:szCs w:val="18"/>
        </w:rPr>
        <w:t>a</w:t>
      </w:r>
      <w:r>
        <w:rPr>
          <w:rFonts w:asciiTheme="minorHAnsi" w:hAnsiTheme="minorHAnsi" w:cstheme="minorHAnsi"/>
          <w:sz w:val="18"/>
          <w:szCs w:val="18"/>
        </w:rPr>
        <w:t xml:space="preserve">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6A483098"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w:t>
      </w:r>
      <w:ins w:id="10" w:author="Admin" w:date="2022-02-16T11:48:00Z">
        <w:r w:rsidR="00E80A46">
          <w:rPr>
            <w:rFonts w:asciiTheme="minorHAnsi" w:hAnsiTheme="minorHAnsi" w:cstheme="minorHAnsi"/>
            <w:sz w:val="18"/>
            <w:szCs w:val="18"/>
          </w:rPr>
          <w:t>x</w:t>
        </w:r>
      </w:ins>
      <w:r>
        <w:rPr>
          <w:rFonts w:asciiTheme="minorHAnsi" w:hAnsiTheme="minorHAnsi" w:cstheme="minorHAnsi"/>
          <w:sz w:val="18"/>
          <w:szCs w:val="18"/>
        </w:rPr>
        <w:t xml:space="preserve">__ Type or </w:t>
      </w:r>
      <w:proofErr w:type="gramStart"/>
      <w:r>
        <w:rPr>
          <w:rFonts w:asciiTheme="minorHAnsi" w:hAnsiTheme="minorHAnsi" w:cstheme="minorHAnsi"/>
          <w:sz w:val="18"/>
          <w:szCs w:val="18"/>
        </w:rPr>
        <w:t>print legibly in black ink</w:t>
      </w:r>
      <w:proofErr w:type="gramEnd"/>
      <w:r>
        <w:rPr>
          <w:rFonts w:asciiTheme="minorHAnsi" w:hAnsiTheme="minorHAnsi" w:cstheme="minorHAnsi"/>
          <w:sz w:val="18"/>
          <w:szCs w:val="18"/>
        </w:rPr>
        <w:t xml:space="preserve"> all requested information, as well as the correct vendor information.  Clearly detail in writing any dev</w:t>
      </w:r>
      <w:r w:rsidR="00E21B3D">
        <w:rPr>
          <w:rFonts w:asciiTheme="minorHAnsi" w:hAnsiTheme="minorHAnsi" w:cstheme="minorHAnsi"/>
          <w:sz w:val="18"/>
          <w:szCs w:val="18"/>
        </w:rPr>
        <w:t>iation from or exception taken to the stated specifications.</w:t>
      </w:r>
      <w:r w:rsidR="004C5405">
        <w:rPr>
          <w:rFonts w:asciiTheme="minorHAnsi" w:hAnsiTheme="minorHAnsi" w:cstheme="minorHAnsi"/>
          <w:sz w:val="18"/>
          <w:szCs w:val="18"/>
        </w:rPr>
        <w:t xml:space="preserve">  </w:t>
      </w:r>
      <w:r w:rsidR="004C5405" w:rsidRPr="004C5405">
        <w:rPr>
          <w:rFonts w:asciiTheme="minorHAnsi" w:hAnsiTheme="minorHAnsi" w:cstheme="minorHAnsi"/>
          <w:sz w:val="18"/>
          <w:szCs w:val="18"/>
        </w:rPr>
        <w:t>The Bid List must be submitted in the original format.  Any attempt to manipulate the format of the Bid List document</w:t>
      </w:r>
      <w:r w:rsidR="002178D7">
        <w:rPr>
          <w:rFonts w:asciiTheme="minorHAnsi" w:hAnsiTheme="minorHAnsi" w:cstheme="minorHAnsi"/>
          <w:sz w:val="18"/>
          <w:szCs w:val="18"/>
        </w:rPr>
        <w:t xml:space="preserve"> </w:t>
      </w:r>
      <w:r w:rsidR="004C5405" w:rsidRPr="004C5405">
        <w:rPr>
          <w:rFonts w:asciiTheme="minorHAnsi" w:hAnsiTheme="minorHAnsi" w:cstheme="minorHAnsi"/>
          <w:sz w:val="18"/>
          <w:szCs w:val="18"/>
        </w:rPr>
        <w:t>will put your proposal at risk of disqualification.</w:t>
      </w:r>
    </w:p>
    <w:p w14:paraId="70BD3918" w14:textId="6E7D36E5"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w:t>
      </w:r>
      <w:ins w:id="11" w:author="Admin" w:date="2022-02-16T11:48:00Z">
        <w:r w:rsidR="00E80A46">
          <w:rPr>
            <w:rFonts w:asciiTheme="minorHAnsi" w:hAnsiTheme="minorHAnsi" w:cstheme="minorHAnsi"/>
            <w:sz w:val="18"/>
            <w:szCs w:val="18"/>
          </w:rPr>
          <w:t>x</w:t>
        </w:r>
      </w:ins>
      <w:r>
        <w:rPr>
          <w:rFonts w:asciiTheme="minorHAnsi" w:hAnsiTheme="minorHAnsi" w:cstheme="minorHAnsi"/>
          <w:sz w:val="18"/>
          <w:szCs w:val="18"/>
        </w:rPr>
        <w:t xml:space="preserve">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 or electronic</w:t>
      </w:r>
      <w:r w:rsidR="005D161C">
        <w:rPr>
          <w:rFonts w:asciiTheme="minorHAnsi" w:hAnsiTheme="minorHAnsi" w:cstheme="minorHAnsi"/>
          <w:sz w:val="18"/>
          <w:szCs w:val="18"/>
        </w:rPr>
        <w:t xml:space="preserve"> (via email)</w:t>
      </w:r>
      <w:r>
        <w:rPr>
          <w:rFonts w:asciiTheme="minorHAnsi" w:hAnsiTheme="minorHAnsi" w:cstheme="minorHAnsi"/>
          <w:sz w:val="18"/>
          <w:szCs w:val="18"/>
        </w:rPr>
        <w:t xml:space="preserve"> bids are not acceptable at this time.  </w:t>
      </w:r>
      <w:del w:id="12" w:author="Brandon-Friedman, David C" w:date="2022-02-10T09:21:00Z">
        <w:r w:rsidR="004A2909" w:rsidDel="00C376B7">
          <w:rPr>
            <w:rFonts w:asciiTheme="minorHAnsi" w:hAnsiTheme="minorHAnsi" w:cstheme="minorHAnsi"/>
            <w:b/>
            <w:sz w:val="18"/>
            <w:szCs w:val="18"/>
          </w:rPr>
          <w:delText xml:space="preserve">However, </w:delText>
        </w:r>
        <w:r w:rsidR="004A2909" w:rsidRPr="00247AC6" w:rsidDel="00C376B7">
          <w:rPr>
            <w:rFonts w:asciiTheme="minorHAnsi" w:hAnsiTheme="minorHAnsi" w:cstheme="minorHAnsi"/>
            <w:b/>
            <w:sz w:val="18"/>
            <w:szCs w:val="18"/>
          </w:rPr>
          <w:delText>you are required to submit one (1) electronic copy of each of the bid documents by uploading the documents to the new Supplier Portal by the bid due date and time</w:delText>
        </w:r>
        <w:r w:rsidR="004A2909" w:rsidRPr="00247AC6" w:rsidDel="00C376B7">
          <w:rPr>
            <w:rFonts w:asciiTheme="minorHAnsi" w:hAnsiTheme="minorHAnsi" w:cstheme="minorHAnsi"/>
            <w:sz w:val="18"/>
            <w:szCs w:val="18"/>
          </w:rPr>
          <w:delText>.</w:delText>
        </w:r>
      </w:del>
      <w:ins w:id="13" w:author="Brandon-Friedman, David C" w:date="2022-02-10T09:21:00Z">
        <w:r w:rsidR="00C376B7">
          <w:rPr>
            <w:rFonts w:asciiTheme="minorHAnsi" w:hAnsiTheme="minorHAnsi" w:cstheme="minorHAnsi"/>
            <w:sz w:val="18"/>
            <w:szCs w:val="18"/>
          </w:rPr>
          <w:t xml:space="preserve"> You are required to submit your response through a two-part process. Both deadlines must be met for a response to be complete.</w:t>
        </w:r>
      </w:ins>
    </w:p>
    <w:p w14:paraId="2644466E" w14:textId="54AFDCD0"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ins w:id="14" w:author="Admin" w:date="2022-02-16T11:48:00Z">
        <w:r w:rsidR="00E80A46">
          <w:rPr>
            <w:rFonts w:asciiTheme="minorHAnsi" w:hAnsiTheme="minorHAnsi" w:cstheme="minorHAnsi"/>
            <w:sz w:val="18"/>
            <w:szCs w:val="18"/>
          </w:rPr>
          <w:t>x</w:t>
        </w:r>
      </w:ins>
      <w:r>
        <w:rPr>
          <w:rFonts w:asciiTheme="minorHAnsi" w:hAnsiTheme="minorHAnsi" w:cstheme="minorHAnsi"/>
          <w:sz w:val="18"/>
          <w:szCs w:val="18"/>
        </w:rPr>
        <w:t xml:space="preserve">___ </w:t>
      </w:r>
      <w:proofErr w:type="gramStart"/>
      <w:r>
        <w:rPr>
          <w:rFonts w:asciiTheme="minorHAnsi" w:hAnsiTheme="minorHAnsi" w:cstheme="minorHAnsi"/>
          <w:b/>
          <w:sz w:val="18"/>
          <w:szCs w:val="18"/>
        </w:rPr>
        <w:t>Do</w:t>
      </w:r>
      <w:proofErr w:type="gramEnd"/>
      <w:r>
        <w:rPr>
          <w:rFonts w:asciiTheme="minorHAnsi" w:hAnsiTheme="minorHAnsi" w:cstheme="minorHAnsi"/>
          <w:b/>
          <w:sz w:val="18"/>
          <w:szCs w:val="18"/>
        </w:rPr>
        <w:t xml:space="preserve">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79B6E782"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w:t>
      </w:r>
      <w:ins w:id="15" w:author="Admin" w:date="2022-02-16T11:48:00Z">
        <w:r w:rsidR="00E80A46">
          <w:rPr>
            <w:rFonts w:asciiTheme="minorHAnsi" w:hAnsiTheme="minorHAnsi" w:cstheme="minorHAnsi"/>
            <w:sz w:val="18"/>
            <w:szCs w:val="18"/>
          </w:rPr>
          <w:t>x</w:t>
        </w:r>
      </w:ins>
      <w:r>
        <w:rPr>
          <w:rFonts w:asciiTheme="minorHAnsi" w:hAnsiTheme="minorHAnsi" w:cstheme="minorHAnsi"/>
          <w:sz w:val="18"/>
          <w:szCs w:val="18"/>
        </w:rPr>
        <w:t xml:space="preserve">___ </w:t>
      </w:r>
      <w:proofErr w:type="gramStart"/>
      <w:r>
        <w:rPr>
          <w:rFonts w:asciiTheme="minorHAnsi" w:hAnsiTheme="minorHAnsi" w:cstheme="minorHAnsi"/>
          <w:sz w:val="18"/>
          <w:szCs w:val="18"/>
        </w:rPr>
        <w:t>If</w:t>
      </w:r>
      <w:proofErr w:type="gramEnd"/>
      <w:r>
        <w:rPr>
          <w:rFonts w:asciiTheme="minorHAnsi" w:hAnsiTheme="minorHAnsi" w:cstheme="minorHAnsi"/>
          <w:sz w:val="18"/>
          <w:szCs w:val="18"/>
        </w:rPr>
        <w:t xml:space="preserve">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4902FE2E" w14:textId="78DC5F28" w:rsidR="00C376B7" w:rsidRPr="007F2BD0" w:rsidRDefault="00E21B3D" w:rsidP="00C376B7">
      <w:pPr>
        <w:pStyle w:val="ListParagraph"/>
        <w:numPr>
          <w:ilvl w:val="0"/>
          <w:numId w:val="34"/>
        </w:numPr>
        <w:spacing w:line="244" w:lineRule="auto"/>
        <w:ind w:right="720"/>
        <w:jc w:val="both"/>
        <w:outlineLvl w:val="0"/>
        <w:rPr>
          <w:ins w:id="16" w:author="Brandon-Friedman, David C" w:date="2022-02-10T09:23:00Z"/>
          <w:rFonts w:asciiTheme="minorHAnsi" w:hAnsiTheme="minorHAnsi" w:cstheme="minorHAnsi"/>
          <w:sz w:val="18"/>
          <w:szCs w:val="18"/>
        </w:rPr>
      </w:pPr>
      <w:r>
        <w:rPr>
          <w:rFonts w:asciiTheme="minorHAnsi" w:hAnsiTheme="minorHAnsi" w:cstheme="minorHAnsi"/>
          <w:sz w:val="18"/>
          <w:szCs w:val="18"/>
        </w:rPr>
        <w:t>__</w:t>
      </w:r>
      <w:ins w:id="17" w:author="Admin" w:date="2022-02-16T11:48:00Z">
        <w:r w:rsidR="00E80A46">
          <w:rPr>
            <w:rFonts w:asciiTheme="minorHAnsi" w:hAnsiTheme="minorHAnsi" w:cstheme="minorHAnsi"/>
            <w:sz w:val="18"/>
            <w:szCs w:val="18"/>
          </w:rPr>
          <w:t>x</w:t>
        </w:r>
      </w:ins>
      <w:r>
        <w:rPr>
          <w:rFonts w:asciiTheme="minorHAnsi" w:hAnsiTheme="minorHAnsi" w:cstheme="minorHAnsi"/>
          <w:sz w:val="18"/>
          <w:szCs w:val="18"/>
        </w:rPr>
        <w:t xml:space="preserve">____ </w:t>
      </w:r>
      <w:proofErr w:type="gramStart"/>
      <w:r w:rsidR="00545013">
        <w:rPr>
          <w:rFonts w:asciiTheme="minorHAnsi" w:hAnsiTheme="minorHAnsi" w:cstheme="minorHAnsi"/>
          <w:sz w:val="18"/>
          <w:szCs w:val="18"/>
        </w:rPr>
        <w:t>The</w:t>
      </w:r>
      <w:proofErr w:type="gramEnd"/>
      <w:r w:rsidR="00545013">
        <w:rPr>
          <w:rFonts w:asciiTheme="minorHAnsi" w:hAnsiTheme="minorHAnsi" w:cstheme="minorHAnsi"/>
          <w:sz w:val="18"/>
          <w:szCs w:val="18"/>
        </w:rPr>
        <w:t xml:space="preserve"> request must be received by or prior to </w:t>
      </w:r>
      <w:ins w:id="18" w:author="Brandon-Friedman, David C" w:date="2022-02-10T09:21:00Z">
        <w:r w:rsidR="00C376B7">
          <w:rPr>
            <w:rFonts w:asciiTheme="minorHAnsi" w:hAnsiTheme="minorHAnsi" w:cstheme="minorHAnsi"/>
            <w:sz w:val="18"/>
            <w:szCs w:val="18"/>
          </w:rPr>
          <w:t xml:space="preserve">both </w:t>
        </w:r>
      </w:ins>
      <w:del w:id="19" w:author="Brandon-Friedman, David C" w:date="2022-02-10T09:21:00Z">
        <w:r w:rsidR="00545013" w:rsidDel="00C376B7">
          <w:rPr>
            <w:rFonts w:asciiTheme="minorHAnsi" w:hAnsiTheme="minorHAnsi" w:cstheme="minorHAnsi"/>
            <w:sz w:val="18"/>
            <w:szCs w:val="18"/>
          </w:rPr>
          <w:delText>the</w:delText>
        </w:r>
      </w:del>
      <w:r w:rsidR="00545013">
        <w:rPr>
          <w:rFonts w:asciiTheme="minorHAnsi" w:hAnsiTheme="minorHAnsi" w:cstheme="minorHAnsi"/>
          <w:sz w:val="18"/>
          <w:szCs w:val="18"/>
        </w:rPr>
        <w:t xml:space="preserve"> due date</w:t>
      </w:r>
      <w:ins w:id="20" w:author="Brandon-Friedman, David C" w:date="2022-02-10T09:22:00Z">
        <w:r w:rsidR="00C376B7">
          <w:rPr>
            <w:rFonts w:asciiTheme="minorHAnsi" w:hAnsiTheme="minorHAnsi" w:cstheme="minorHAnsi"/>
            <w:sz w:val="18"/>
            <w:szCs w:val="18"/>
          </w:rPr>
          <w:t>s</w:t>
        </w:r>
      </w:ins>
      <w:r w:rsidR="00545013">
        <w:rPr>
          <w:rFonts w:asciiTheme="minorHAnsi" w:hAnsiTheme="minorHAnsi" w:cstheme="minorHAnsi"/>
          <w:sz w:val="18"/>
          <w:szCs w:val="18"/>
        </w:rPr>
        <w:t xml:space="preserve"> and time</w:t>
      </w:r>
      <w:ins w:id="21" w:author="Brandon-Friedman, David C" w:date="2022-02-10T09:22:00Z">
        <w:r w:rsidR="00C376B7">
          <w:rPr>
            <w:rFonts w:asciiTheme="minorHAnsi" w:hAnsiTheme="minorHAnsi" w:cstheme="minorHAnsi"/>
            <w:sz w:val="18"/>
            <w:szCs w:val="18"/>
          </w:rPr>
          <w:t>s</w:t>
        </w:r>
      </w:ins>
      <w:r w:rsidR="00545013">
        <w:rPr>
          <w:rFonts w:asciiTheme="minorHAnsi" w:hAnsiTheme="minorHAnsi" w:cstheme="minorHAnsi"/>
          <w:sz w:val="18"/>
          <w:szCs w:val="18"/>
        </w:rPr>
        <w:t xml:space="preserve"> indicated above.  </w:t>
      </w:r>
      <w:r w:rsidR="00545013">
        <w:rPr>
          <w:rFonts w:asciiTheme="minorHAnsi" w:hAnsiTheme="minorHAnsi" w:cstheme="minorHAnsi"/>
          <w:b/>
          <w:sz w:val="18"/>
          <w:szCs w:val="18"/>
        </w:rPr>
        <w:t>Each bid must be submitted</w:t>
      </w:r>
      <w:del w:id="22" w:author="Brandon-Friedman, David C" w:date="2022-02-10T09:22:00Z">
        <w:r w:rsidR="00545013" w:rsidDel="00C376B7">
          <w:rPr>
            <w:rFonts w:asciiTheme="minorHAnsi" w:hAnsiTheme="minorHAnsi" w:cstheme="minorHAnsi"/>
            <w:b/>
            <w:sz w:val="18"/>
            <w:szCs w:val="18"/>
          </w:rPr>
          <w:delText xml:space="preserve"> electronically via the State’s Supplier Portal</w:delText>
        </w:r>
      </w:del>
      <w:ins w:id="23" w:author="Brandon-Friedman, David C" w:date="2022-02-10T09:22:00Z">
        <w:r w:rsidR="00C376B7">
          <w:rPr>
            <w:rFonts w:asciiTheme="minorHAnsi" w:hAnsiTheme="minorHAnsi" w:cstheme="minorHAnsi"/>
            <w:b/>
            <w:sz w:val="18"/>
            <w:szCs w:val="18"/>
          </w:rPr>
          <w:t xml:space="preserve"> throug</w:t>
        </w:r>
      </w:ins>
      <w:ins w:id="24" w:author="Brandon-Friedman, David C" w:date="2022-02-10T09:23:00Z">
        <w:r w:rsidR="00C376B7">
          <w:rPr>
            <w:rFonts w:asciiTheme="minorHAnsi" w:hAnsiTheme="minorHAnsi" w:cstheme="minorHAnsi"/>
            <w:b/>
            <w:sz w:val="18"/>
            <w:szCs w:val="18"/>
          </w:rPr>
          <w:t>h a two-part process</w:t>
        </w:r>
      </w:ins>
      <w:r w:rsidR="00545013">
        <w:rPr>
          <w:rFonts w:asciiTheme="minorHAnsi" w:hAnsiTheme="minorHAnsi" w:cstheme="minorHAnsi"/>
          <w:b/>
          <w:sz w:val="18"/>
          <w:szCs w:val="18"/>
        </w:rPr>
        <w:t>.</w:t>
      </w:r>
      <w:ins w:id="25" w:author="Brandon-Friedman, David C" w:date="2022-02-10T09:23:00Z">
        <w:r w:rsidR="00C376B7">
          <w:rPr>
            <w:rFonts w:asciiTheme="minorHAnsi" w:hAnsiTheme="minorHAnsi" w:cstheme="minorHAnsi"/>
            <w:b/>
            <w:sz w:val="18"/>
            <w:szCs w:val="18"/>
          </w:rPr>
          <w:t xml:space="preserve"> </w:t>
        </w:r>
        <w:r w:rsidR="00C376B7" w:rsidRPr="007F2BD0">
          <w:rPr>
            <w:rFonts w:asciiTheme="minorHAnsi" w:hAnsiTheme="minorHAnsi" w:cstheme="minorHAnsi"/>
            <w:sz w:val="18"/>
            <w:szCs w:val="18"/>
          </w:rPr>
          <w:t xml:space="preserve">Both deadlines must be met for a response to be complete.  Part one, the Submission Form is due as set forth in </w:t>
        </w:r>
        <w:r w:rsidR="00C376B7">
          <w:rPr>
            <w:rFonts w:asciiTheme="minorHAnsi" w:hAnsiTheme="minorHAnsi" w:cstheme="minorHAnsi"/>
            <w:sz w:val="18"/>
            <w:szCs w:val="18"/>
          </w:rPr>
          <w:t>the Key Bid Dates located in the Bid Information Sheet</w:t>
        </w:r>
        <w:r w:rsidR="00C376B7" w:rsidRPr="007F2BD0">
          <w:rPr>
            <w:rFonts w:asciiTheme="minorHAnsi" w:hAnsiTheme="minorHAnsi" w:cstheme="minorHAnsi"/>
            <w:sz w:val="18"/>
            <w:szCs w:val="18"/>
          </w:rPr>
          <w:t>.</w:t>
        </w:r>
        <w:r w:rsidR="00C376B7" w:rsidRPr="007F2BD0">
          <w:rPr>
            <w:rStyle w:val="FootnoteReference"/>
            <w:rFonts w:asciiTheme="minorHAnsi" w:hAnsiTheme="minorHAnsi" w:cstheme="minorHAnsi"/>
            <w:sz w:val="18"/>
            <w:szCs w:val="18"/>
          </w:rPr>
          <w:footnoteReference w:id="1"/>
        </w:r>
        <w:r w:rsidR="00C376B7" w:rsidRPr="007F2BD0">
          <w:rPr>
            <w:rFonts w:asciiTheme="minorHAnsi" w:hAnsiTheme="minorHAnsi" w:cstheme="minorHAnsi"/>
            <w:sz w:val="18"/>
            <w:szCs w:val="18"/>
          </w:rPr>
          <w:t xml:space="preserve">  </w:t>
        </w:r>
        <w:r w:rsidR="00C376B7">
          <w:rPr>
            <w:rFonts w:asciiTheme="minorHAnsi" w:hAnsiTheme="minorHAnsi" w:cstheme="minorHAnsi"/>
            <w:sz w:val="18"/>
            <w:szCs w:val="18"/>
          </w:rPr>
          <w:t>Proposals</w:t>
        </w:r>
        <w:r w:rsidR="00C376B7" w:rsidRPr="007F2BD0">
          <w:rPr>
            <w:rFonts w:asciiTheme="minorHAnsi" w:hAnsiTheme="minorHAnsi" w:cstheme="minorHAnsi"/>
            <w:sz w:val="18"/>
            <w:szCs w:val="18"/>
          </w:rPr>
          <w:t xml:space="preserve"> will be disqualified if the Submission Form is received after the expiration of the first deadline. </w:t>
        </w:r>
        <w:r w:rsidR="00C376B7">
          <w:rPr>
            <w:rFonts w:asciiTheme="minorHAnsi" w:hAnsiTheme="minorHAnsi" w:cstheme="minorHAnsi"/>
            <w:sz w:val="18"/>
            <w:szCs w:val="18"/>
          </w:rPr>
          <w:t xml:space="preserve"> </w:t>
        </w:r>
        <w:r w:rsidR="00C376B7" w:rsidRPr="007F2BD0">
          <w:rPr>
            <w:rFonts w:asciiTheme="minorHAnsi" w:hAnsiTheme="minorHAnsi" w:cstheme="minorHAnsi"/>
            <w:sz w:val="18"/>
            <w:szCs w:val="18"/>
          </w:rPr>
          <w:t xml:space="preserve"> Part two, the receipt date for </w:t>
        </w:r>
        <w:r w:rsidR="00C376B7">
          <w:rPr>
            <w:rFonts w:asciiTheme="minorHAnsi" w:hAnsiTheme="minorHAnsi" w:cstheme="minorHAnsi"/>
            <w:sz w:val="18"/>
            <w:szCs w:val="18"/>
          </w:rPr>
          <w:t>Proposals</w:t>
        </w:r>
        <w:r w:rsidR="00C376B7" w:rsidRPr="007F2BD0">
          <w:rPr>
            <w:rFonts w:asciiTheme="minorHAnsi" w:hAnsiTheme="minorHAnsi" w:cstheme="minorHAnsi"/>
            <w:sz w:val="18"/>
            <w:szCs w:val="18"/>
          </w:rPr>
          <w:t xml:space="preserve"> on Flash Drives, is as set forth in </w:t>
        </w:r>
        <w:r w:rsidR="00C376B7">
          <w:rPr>
            <w:rFonts w:asciiTheme="minorHAnsi" w:hAnsiTheme="minorHAnsi" w:cstheme="minorHAnsi"/>
            <w:sz w:val="18"/>
            <w:szCs w:val="18"/>
          </w:rPr>
          <w:t>Key Bid Dates located in the Bid Information Sheet</w:t>
        </w:r>
        <w:r w:rsidR="00C376B7" w:rsidRPr="007F2BD0">
          <w:rPr>
            <w:rFonts w:asciiTheme="minorHAnsi" w:hAnsiTheme="minorHAnsi" w:cstheme="minorHAnsi"/>
            <w:sz w:val="18"/>
            <w:szCs w:val="18"/>
          </w:rPr>
          <w:t xml:space="preserve">. Proposals will be disqualified if Flash Drives are received after their deadline. The awarded proposal </w:t>
        </w:r>
        <w:bookmarkStart w:id="28" w:name="_Hlk82945572"/>
        <w:r w:rsidR="00C376B7" w:rsidRPr="007F2BD0">
          <w:rPr>
            <w:rFonts w:asciiTheme="minorHAnsi" w:hAnsiTheme="minorHAnsi" w:cstheme="minorHAnsi"/>
            <w:b/>
            <w:bCs/>
            <w:sz w:val="18"/>
            <w:szCs w:val="18"/>
          </w:rPr>
          <w:t>will be</w:t>
        </w:r>
        <w:r w:rsidR="00C376B7" w:rsidRPr="007F2BD0">
          <w:rPr>
            <w:rFonts w:asciiTheme="minorHAnsi" w:hAnsiTheme="minorHAnsi" w:cstheme="minorHAnsi"/>
            <w:bCs/>
            <w:sz w:val="18"/>
            <w:szCs w:val="18"/>
          </w:rPr>
          <w:t xml:space="preserve"> </w:t>
        </w:r>
        <w:r w:rsidR="00C376B7" w:rsidRPr="007F2BD0">
          <w:rPr>
            <w:rFonts w:asciiTheme="minorHAnsi" w:hAnsiTheme="minorHAnsi" w:cstheme="minorHAnsi"/>
            <w:b/>
            <w:bCs/>
            <w:sz w:val="18"/>
            <w:szCs w:val="18"/>
          </w:rPr>
          <w:t xml:space="preserve">posted on the </w:t>
        </w:r>
        <w:r w:rsidR="00C376B7" w:rsidRPr="007F2BD0">
          <w:rPr>
            <w:rFonts w:asciiTheme="minorHAnsi" w:hAnsiTheme="minorHAnsi" w:cstheme="minorHAnsi"/>
            <w:b/>
            <w:bCs/>
            <w:color w:val="000000" w:themeColor="text1"/>
            <w:sz w:val="18"/>
            <w:szCs w:val="18"/>
          </w:rPr>
          <w:t>IDOA Award Recommendations website</w:t>
        </w:r>
        <w:r w:rsidR="00C376B7" w:rsidRPr="007F2BD0">
          <w:rPr>
            <w:rFonts w:asciiTheme="minorHAnsi" w:hAnsiTheme="minorHAnsi" w:cstheme="minorHAnsi"/>
            <w:b/>
            <w:bCs/>
            <w:sz w:val="18"/>
            <w:szCs w:val="18"/>
          </w:rPr>
          <w:t xml:space="preserve">, at </w:t>
        </w:r>
        <w:r w:rsidR="00C376B7" w:rsidRPr="007F2BD0">
          <w:fldChar w:fldCharType="begin"/>
        </w:r>
        <w:r w:rsidR="00C376B7" w:rsidRPr="007F2BD0">
          <w:rPr>
            <w:rFonts w:asciiTheme="minorHAnsi" w:hAnsiTheme="minorHAnsi" w:cstheme="minorHAnsi"/>
            <w:sz w:val="18"/>
            <w:szCs w:val="18"/>
          </w:rPr>
          <w:instrText xml:space="preserve"> HYPERLINK "https://www.in.gov/idoa/2462.htm" </w:instrText>
        </w:r>
        <w:r w:rsidR="00C376B7" w:rsidRPr="007F2BD0">
          <w:fldChar w:fldCharType="separate"/>
        </w:r>
        <w:r w:rsidR="00C376B7" w:rsidRPr="007F2BD0">
          <w:rPr>
            <w:rStyle w:val="Hyperlink"/>
            <w:rFonts w:asciiTheme="minorHAnsi" w:hAnsiTheme="minorHAnsi" w:cstheme="minorHAnsi"/>
            <w:sz w:val="18"/>
            <w:szCs w:val="18"/>
          </w:rPr>
          <w:t>https://www.in.gov/idoa/2462.htm</w:t>
        </w:r>
        <w:r w:rsidR="00C376B7" w:rsidRPr="007F2BD0">
          <w:rPr>
            <w:rStyle w:val="Hyperlink"/>
            <w:rFonts w:asciiTheme="minorHAnsi" w:hAnsiTheme="minorHAnsi" w:cstheme="minorHAnsi"/>
            <w:sz w:val="18"/>
            <w:szCs w:val="18"/>
          </w:rPr>
          <w:fldChar w:fldCharType="end"/>
        </w:r>
        <w:r w:rsidR="00C376B7" w:rsidRPr="007F2BD0">
          <w:rPr>
            <w:rFonts w:asciiTheme="minorHAnsi" w:hAnsiTheme="minorHAnsi" w:cstheme="minorHAnsi"/>
            <w:b/>
            <w:bCs/>
            <w:sz w:val="18"/>
            <w:szCs w:val="18"/>
          </w:rPr>
          <w:t xml:space="preserve">. </w:t>
        </w:r>
      </w:ins>
    </w:p>
    <w:bookmarkEnd w:id="28"/>
    <w:p w14:paraId="12DE0A2C" w14:textId="77777777" w:rsidR="00C376B7" w:rsidRPr="007F2BD0" w:rsidRDefault="00C376B7" w:rsidP="00C376B7">
      <w:pPr>
        <w:rPr>
          <w:ins w:id="29" w:author="Brandon-Friedman, David C" w:date="2022-02-10T09:23:00Z"/>
          <w:rFonts w:asciiTheme="minorHAnsi" w:hAnsiTheme="minorHAnsi" w:cstheme="minorHAnsi"/>
          <w:b/>
          <w:bCs/>
          <w:sz w:val="18"/>
          <w:szCs w:val="18"/>
        </w:rPr>
      </w:pPr>
    </w:p>
    <w:p w14:paraId="6B38FD31" w14:textId="77777777" w:rsidR="00C376B7" w:rsidRPr="007F2BD0" w:rsidRDefault="00C376B7" w:rsidP="00C376B7">
      <w:pPr>
        <w:ind w:left="1080"/>
        <w:rPr>
          <w:ins w:id="30" w:author="Brandon-Friedman, David C" w:date="2022-02-10T09:23:00Z"/>
          <w:rFonts w:asciiTheme="minorHAnsi" w:hAnsiTheme="minorHAnsi" w:cstheme="minorHAnsi"/>
          <w:sz w:val="18"/>
          <w:szCs w:val="18"/>
        </w:rPr>
      </w:pPr>
      <w:ins w:id="31" w:author="Brandon-Friedman, David C" w:date="2022-02-10T09:23:00Z">
        <w:r w:rsidRPr="007F2BD0">
          <w:rPr>
            <w:rFonts w:asciiTheme="minorHAnsi" w:hAnsiTheme="minorHAnsi" w:cstheme="minorHAnsi"/>
            <w:sz w:val="18"/>
            <w:szCs w:val="18"/>
          </w:rPr>
          <w:t xml:space="preserve">The Submission Form is available at </w:t>
        </w:r>
        <w:r w:rsidRPr="00C843DB">
          <w:fldChar w:fldCharType="begin"/>
        </w:r>
        <w:r w:rsidRPr="00C843DB">
          <w:rPr>
            <w:rFonts w:asciiTheme="minorHAnsi" w:hAnsiTheme="minorHAnsi" w:cstheme="minorHAnsi"/>
            <w:sz w:val="18"/>
            <w:szCs w:val="18"/>
          </w:rPr>
          <w:instrText xml:space="preserve"> HYPERLINK "https://www.in.gov/idoa/procurement/current-business-opportunities" </w:instrText>
        </w:r>
        <w:r w:rsidRPr="00C843DB">
          <w:fldChar w:fldCharType="separate"/>
        </w:r>
        <w:r w:rsidRPr="00C843DB">
          <w:rPr>
            <w:rStyle w:val="Hyperlink"/>
            <w:rFonts w:asciiTheme="minorHAnsi" w:hAnsiTheme="minorHAnsi" w:cstheme="minorHAnsi"/>
            <w:sz w:val="18"/>
            <w:szCs w:val="18"/>
          </w:rPr>
          <w:t>https://www.in.gov/idoa/procurement/current-business-opportunities</w:t>
        </w:r>
        <w:r w:rsidRPr="00C843DB">
          <w:rPr>
            <w:rStyle w:val="Hyperlink"/>
            <w:rFonts w:asciiTheme="minorHAnsi" w:hAnsiTheme="minorHAnsi" w:cstheme="minorHAnsi"/>
            <w:sz w:val="18"/>
            <w:szCs w:val="18"/>
          </w:rPr>
          <w:fldChar w:fldCharType="end"/>
        </w:r>
        <w:r w:rsidRPr="00C843DB">
          <w:rPr>
            <w:rFonts w:asciiTheme="minorHAnsi" w:hAnsiTheme="minorHAnsi" w:cstheme="minorHAnsi"/>
            <w:sz w:val="18"/>
            <w:szCs w:val="18"/>
          </w:rPr>
          <w:t>.  Complete the form in its entirety.  The sourcing number and IDOA Procurement Lead information is available on the title page of this document.  Two documents must be uploaded as attachments to the Submission Form (Part One of the submission process).  The Executive Summary document should be uploaded as it is for that Submission Form field; no changes are needed to this document.  The second required attachment to the Submission Form is the Attachment J – Attestation Form.  This form does not exist for bids and the completed Bid Information Cover Sheet (this document) should be uploaded in Attachment J’s place.</w:t>
        </w:r>
      </w:ins>
    </w:p>
    <w:p w14:paraId="04563E62" w14:textId="77777777" w:rsidR="00C376B7" w:rsidRPr="007F2BD0" w:rsidRDefault="00C376B7" w:rsidP="00C376B7">
      <w:pPr>
        <w:ind w:left="1080"/>
        <w:rPr>
          <w:ins w:id="32" w:author="Brandon-Friedman, David C" w:date="2022-02-10T09:23:00Z"/>
          <w:rFonts w:asciiTheme="minorHAnsi" w:hAnsiTheme="minorHAnsi" w:cstheme="minorHAnsi"/>
          <w:sz w:val="18"/>
          <w:szCs w:val="18"/>
        </w:rPr>
      </w:pPr>
    </w:p>
    <w:p w14:paraId="7BA3F98F" w14:textId="77777777" w:rsidR="00C376B7" w:rsidRPr="007F2BD0" w:rsidRDefault="00C376B7" w:rsidP="00C376B7">
      <w:pPr>
        <w:ind w:left="1080"/>
        <w:rPr>
          <w:ins w:id="33" w:author="Brandon-Friedman, David C" w:date="2022-02-10T09:23:00Z"/>
          <w:rFonts w:asciiTheme="minorHAnsi" w:hAnsiTheme="minorHAnsi" w:cstheme="minorHAnsi"/>
          <w:sz w:val="18"/>
          <w:szCs w:val="18"/>
        </w:rPr>
      </w:pPr>
      <w:ins w:id="34" w:author="Brandon-Friedman, David C" w:date="2022-02-10T09:23:00Z">
        <w:r w:rsidRPr="007F2BD0">
          <w:rPr>
            <w:rFonts w:asciiTheme="minorHAnsi" w:hAnsiTheme="minorHAnsi" w:cstheme="minorHAnsi"/>
            <w:sz w:val="18"/>
            <w:szCs w:val="18"/>
          </w:rPr>
          <w:t>The Flash Drive(s) should be sent using the address information below:</w:t>
        </w:r>
      </w:ins>
    </w:p>
    <w:p w14:paraId="5CA9D97C" w14:textId="77777777" w:rsidR="00C376B7" w:rsidRPr="007F2BD0" w:rsidRDefault="00C376B7" w:rsidP="00C376B7">
      <w:pPr>
        <w:ind w:left="1080"/>
        <w:rPr>
          <w:ins w:id="35" w:author="Brandon-Friedman, David C" w:date="2022-02-10T09:23:00Z"/>
          <w:rFonts w:asciiTheme="minorHAnsi" w:hAnsiTheme="minorHAnsi" w:cstheme="minorHAnsi"/>
          <w:sz w:val="18"/>
          <w:szCs w:val="18"/>
        </w:rPr>
      </w:pPr>
    </w:p>
    <w:p w14:paraId="7B0951AB" w14:textId="0B47D429" w:rsidR="00C376B7" w:rsidRPr="007F2BD0" w:rsidRDefault="00C376B7" w:rsidP="00C376B7">
      <w:pPr>
        <w:ind w:left="1080"/>
        <w:rPr>
          <w:ins w:id="36" w:author="Brandon-Friedman, David C" w:date="2022-02-10T09:23:00Z"/>
          <w:rFonts w:asciiTheme="minorHAnsi" w:hAnsiTheme="minorHAnsi" w:cstheme="minorHAnsi"/>
          <w:color w:val="FF0000"/>
          <w:sz w:val="18"/>
          <w:szCs w:val="18"/>
        </w:rPr>
      </w:pPr>
      <w:ins w:id="37" w:author="Brandon-Friedman, David C" w:date="2022-02-10T09:23:00Z">
        <w:r>
          <w:rPr>
            <w:rFonts w:asciiTheme="minorHAnsi" w:hAnsiTheme="minorHAnsi" w:cstheme="minorHAnsi"/>
            <w:color w:val="FF0000"/>
            <w:sz w:val="18"/>
            <w:szCs w:val="18"/>
          </w:rPr>
          <w:t>David Brandon-Friedman</w:t>
        </w:r>
        <w:r w:rsidRPr="007F2BD0">
          <w:rPr>
            <w:rFonts w:asciiTheme="minorHAnsi" w:hAnsiTheme="minorHAnsi" w:cstheme="minorHAnsi"/>
            <w:color w:val="FF0000"/>
            <w:sz w:val="18"/>
            <w:szCs w:val="18"/>
          </w:rPr>
          <w:t xml:space="preserve"> – </w:t>
        </w:r>
        <w:r>
          <w:rPr>
            <w:rFonts w:asciiTheme="minorHAnsi" w:hAnsiTheme="minorHAnsi" w:cstheme="minorHAnsi"/>
            <w:color w:val="FF0000"/>
            <w:sz w:val="18"/>
            <w:szCs w:val="18"/>
          </w:rPr>
          <w:t xml:space="preserve">BID # </w:t>
        </w:r>
      </w:ins>
      <w:ins w:id="38" w:author="Brandon-Friedman, David C" w:date="2022-02-10T09:24:00Z">
        <w:r>
          <w:rPr>
            <w:rFonts w:asciiTheme="minorHAnsi" w:hAnsiTheme="minorHAnsi" w:cstheme="minorHAnsi"/>
            <w:color w:val="FF0000"/>
            <w:sz w:val="18"/>
            <w:szCs w:val="18"/>
          </w:rPr>
          <w:t>235-22-70328</w:t>
        </w:r>
      </w:ins>
    </w:p>
    <w:p w14:paraId="2F8F1558" w14:textId="77777777" w:rsidR="00C376B7" w:rsidRPr="007F2BD0" w:rsidRDefault="00C376B7" w:rsidP="00C376B7">
      <w:pPr>
        <w:ind w:left="1080"/>
        <w:rPr>
          <w:ins w:id="39" w:author="Brandon-Friedman, David C" w:date="2022-02-10T09:23:00Z"/>
          <w:rFonts w:asciiTheme="minorHAnsi" w:hAnsiTheme="minorHAnsi" w:cstheme="minorHAnsi"/>
          <w:sz w:val="18"/>
          <w:szCs w:val="18"/>
        </w:rPr>
      </w:pPr>
      <w:ins w:id="40" w:author="Brandon-Friedman, David C" w:date="2022-02-10T09:23:00Z">
        <w:r w:rsidRPr="007F2BD0">
          <w:rPr>
            <w:rFonts w:asciiTheme="minorHAnsi" w:hAnsiTheme="minorHAnsi" w:cstheme="minorHAnsi"/>
            <w:sz w:val="18"/>
            <w:szCs w:val="18"/>
          </w:rPr>
          <w:t>Indiana Department of Administration</w:t>
        </w:r>
      </w:ins>
    </w:p>
    <w:p w14:paraId="1F328D23" w14:textId="77777777" w:rsidR="00C376B7" w:rsidRPr="007F2BD0" w:rsidRDefault="00C376B7" w:rsidP="00C376B7">
      <w:pPr>
        <w:ind w:left="1080"/>
        <w:rPr>
          <w:ins w:id="41" w:author="Brandon-Friedman, David C" w:date="2022-02-10T09:23:00Z"/>
          <w:rFonts w:asciiTheme="minorHAnsi" w:hAnsiTheme="minorHAnsi" w:cstheme="minorHAnsi"/>
          <w:sz w:val="18"/>
          <w:szCs w:val="18"/>
        </w:rPr>
      </w:pPr>
      <w:ins w:id="42" w:author="Brandon-Friedman, David C" w:date="2022-02-10T09:23:00Z">
        <w:r w:rsidRPr="007F2BD0">
          <w:rPr>
            <w:rFonts w:asciiTheme="minorHAnsi" w:hAnsiTheme="minorHAnsi" w:cstheme="minorHAnsi"/>
            <w:sz w:val="18"/>
            <w:szCs w:val="18"/>
          </w:rPr>
          <w:t>Procurement Division</w:t>
        </w:r>
      </w:ins>
    </w:p>
    <w:p w14:paraId="715D4C15" w14:textId="77777777" w:rsidR="00C376B7" w:rsidRPr="007F2BD0" w:rsidRDefault="00C376B7" w:rsidP="00C376B7">
      <w:pPr>
        <w:ind w:left="1080"/>
        <w:rPr>
          <w:ins w:id="43" w:author="Brandon-Friedman, David C" w:date="2022-02-10T09:23:00Z"/>
          <w:rFonts w:asciiTheme="minorHAnsi" w:hAnsiTheme="minorHAnsi" w:cstheme="minorHAnsi"/>
          <w:sz w:val="18"/>
          <w:szCs w:val="18"/>
        </w:rPr>
      </w:pPr>
      <w:ins w:id="44" w:author="Brandon-Friedman, David C" w:date="2022-02-10T09:23:00Z">
        <w:r w:rsidRPr="007F2BD0">
          <w:rPr>
            <w:rFonts w:asciiTheme="minorHAnsi" w:hAnsiTheme="minorHAnsi" w:cstheme="minorHAnsi"/>
            <w:sz w:val="18"/>
            <w:szCs w:val="18"/>
          </w:rPr>
          <w:t>402 West Washington Street, Room W468</w:t>
        </w:r>
      </w:ins>
    </w:p>
    <w:p w14:paraId="233CAFB3" w14:textId="77777777" w:rsidR="00C376B7" w:rsidRPr="007F2BD0" w:rsidRDefault="00C376B7" w:rsidP="00C376B7">
      <w:pPr>
        <w:ind w:left="1080"/>
        <w:rPr>
          <w:ins w:id="45" w:author="Brandon-Friedman, David C" w:date="2022-02-10T09:23:00Z"/>
          <w:rFonts w:asciiTheme="minorHAnsi" w:hAnsiTheme="minorHAnsi" w:cstheme="minorHAnsi"/>
          <w:sz w:val="18"/>
          <w:szCs w:val="18"/>
        </w:rPr>
      </w:pPr>
      <w:ins w:id="46" w:author="Brandon-Friedman, David C" w:date="2022-02-10T09:23:00Z">
        <w:r w:rsidRPr="007F2BD0">
          <w:rPr>
            <w:rFonts w:asciiTheme="minorHAnsi" w:hAnsiTheme="minorHAnsi" w:cstheme="minorHAnsi"/>
            <w:sz w:val="18"/>
            <w:szCs w:val="18"/>
          </w:rPr>
          <w:lastRenderedPageBreak/>
          <w:t>Indianapolis, IN 46204</w:t>
        </w:r>
      </w:ins>
    </w:p>
    <w:p w14:paraId="6A2D396C" w14:textId="77777777" w:rsidR="00C376B7" w:rsidRPr="007F2BD0" w:rsidRDefault="00C376B7" w:rsidP="00C376B7">
      <w:pPr>
        <w:ind w:left="1080"/>
        <w:rPr>
          <w:ins w:id="47" w:author="Brandon-Friedman, David C" w:date="2022-02-10T09:23:00Z"/>
          <w:rFonts w:asciiTheme="minorHAnsi" w:hAnsiTheme="minorHAnsi" w:cstheme="minorHAnsi"/>
          <w:b/>
          <w:bCs/>
          <w:sz w:val="18"/>
          <w:szCs w:val="18"/>
        </w:rPr>
      </w:pPr>
    </w:p>
    <w:p w14:paraId="6400C471" w14:textId="77777777" w:rsidR="00C376B7" w:rsidRPr="007F2BD0" w:rsidRDefault="00C376B7" w:rsidP="00C376B7">
      <w:pPr>
        <w:pStyle w:val="ListParagraph"/>
        <w:widowControl/>
        <w:numPr>
          <w:ilvl w:val="0"/>
          <w:numId w:val="40"/>
        </w:numPr>
        <w:ind w:left="1800"/>
        <w:rPr>
          <w:ins w:id="48" w:author="Brandon-Friedman, David C" w:date="2022-02-10T09:23:00Z"/>
          <w:rFonts w:asciiTheme="minorHAnsi" w:hAnsiTheme="minorHAnsi" w:cstheme="minorHAnsi"/>
          <w:sz w:val="18"/>
          <w:szCs w:val="18"/>
        </w:rPr>
      </w:pPr>
      <w:ins w:id="49" w:author="Brandon-Friedman, David C" w:date="2022-02-10T09:23:00Z">
        <w:r w:rsidRPr="007F2BD0">
          <w:rPr>
            <w:rFonts w:asciiTheme="minorHAnsi" w:hAnsiTheme="minorHAnsi" w:cstheme="minorHAnsi"/>
            <w:sz w:val="18"/>
            <w:szCs w:val="18"/>
          </w:rPr>
          <w:t>Each Respondent must submit at least one original Flash Drive but if more are needed, that is acceptable.</w:t>
        </w:r>
      </w:ins>
    </w:p>
    <w:p w14:paraId="0C7D0596" w14:textId="77777777" w:rsidR="00C376B7" w:rsidRPr="007F2BD0" w:rsidRDefault="00C376B7" w:rsidP="00C376B7">
      <w:pPr>
        <w:pStyle w:val="ListParagraph"/>
        <w:widowControl/>
        <w:numPr>
          <w:ilvl w:val="0"/>
          <w:numId w:val="40"/>
        </w:numPr>
        <w:ind w:left="1800"/>
        <w:rPr>
          <w:ins w:id="50" w:author="Brandon-Friedman, David C" w:date="2022-02-10T09:23:00Z"/>
          <w:rFonts w:asciiTheme="minorHAnsi" w:hAnsiTheme="minorHAnsi" w:cstheme="minorHAnsi"/>
          <w:sz w:val="18"/>
          <w:szCs w:val="18"/>
        </w:rPr>
      </w:pPr>
      <w:ins w:id="51" w:author="Brandon-Friedman, David C" w:date="2022-02-10T09:23:00Z">
        <w:r w:rsidRPr="007F2BD0">
          <w:rPr>
            <w:rFonts w:asciiTheme="minorHAnsi" w:hAnsiTheme="minorHAnsi" w:cstheme="minorHAnsi"/>
            <w:sz w:val="18"/>
            <w:szCs w:val="18"/>
          </w:rPr>
          <w:t>Unnecessarily elaborate brochures or other presentations, beyond those necessary to present a complete and effective proposal, are not desired.</w:t>
        </w:r>
        <w:bookmarkStart w:id="52" w:name="_Hlk41481144"/>
      </w:ins>
    </w:p>
    <w:p w14:paraId="334BF980" w14:textId="77777777" w:rsidR="00C376B7" w:rsidRPr="007F2BD0" w:rsidRDefault="00C376B7" w:rsidP="00C376B7">
      <w:pPr>
        <w:pStyle w:val="ListParagraph"/>
        <w:widowControl/>
        <w:numPr>
          <w:ilvl w:val="0"/>
          <w:numId w:val="40"/>
        </w:numPr>
        <w:ind w:left="1800"/>
        <w:rPr>
          <w:ins w:id="53" w:author="Brandon-Friedman, David C" w:date="2022-02-10T09:23:00Z"/>
          <w:rFonts w:asciiTheme="minorHAnsi" w:hAnsiTheme="minorHAnsi" w:cstheme="minorHAnsi"/>
          <w:sz w:val="18"/>
          <w:szCs w:val="18"/>
        </w:rPr>
      </w:pPr>
      <w:ins w:id="54" w:author="Brandon-Friedman, David C" w:date="2022-02-10T09:23:00Z">
        <w:r w:rsidRPr="007F2BD0">
          <w:rPr>
            <w:rFonts w:asciiTheme="minorHAnsi" w:hAnsiTheme="minorHAnsi" w:cstheme="minorHAnsi"/>
            <w:sz w:val="18"/>
            <w:szCs w:val="18"/>
          </w:rPr>
          <w:t>No more than one proposal per Respondent may be submitted.</w:t>
        </w:r>
        <w:bookmarkStart w:id="55" w:name="_Hlk79137027"/>
        <w:bookmarkStart w:id="56" w:name="_Hlk75791025"/>
        <w:bookmarkStart w:id="57" w:name="_Hlk41481057"/>
      </w:ins>
    </w:p>
    <w:p w14:paraId="04AF6B36" w14:textId="77777777" w:rsidR="00C376B7" w:rsidRPr="007F2BD0" w:rsidRDefault="00C376B7" w:rsidP="00C376B7">
      <w:pPr>
        <w:pStyle w:val="ListParagraph"/>
        <w:widowControl/>
        <w:numPr>
          <w:ilvl w:val="0"/>
          <w:numId w:val="40"/>
        </w:numPr>
        <w:ind w:left="1800"/>
        <w:rPr>
          <w:ins w:id="58" w:author="Brandon-Friedman, David C" w:date="2022-02-10T09:23:00Z"/>
          <w:rFonts w:asciiTheme="minorHAnsi" w:hAnsiTheme="minorHAnsi" w:cstheme="minorHAnsi"/>
          <w:sz w:val="18"/>
          <w:szCs w:val="18"/>
        </w:rPr>
      </w:pPr>
      <w:ins w:id="59" w:author="Brandon-Friedman, David C" w:date="2022-02-10T09:23:00Z">
        <w:r w:rsidRPr="007F2BD0">
          <w:rPr>
            <w:rFonts w:asciiTheme="minorHAnsi" w:hAnsiTheme="minorHAnsi" w:cstheme="minorHAnsi"/>
            <w:sz w:val="18"/>
            <w:szCs w:val="18"/>
          </w:rPr>
          <w:t xml:space="preserve">Responses not submitted by the deadlines will not be considered; </w:t>
        </w:r>
        <w:bookmarkStart w:id="60" w:name="_Hlk79137058"/>
        <w:bookmarkEnd w:id="55"/>
        <w:bookmarkEnd w:id="56"/>
        <w:r w:rsidRPr="007F2BD0">
          <w:rPr>
            <w:rFonts w:asciiTheme="minorHAnsi" w:hAnsiTheme="minorHAnsi" w:cstheme="minorHAnsi"/>
            <w:sz w:val="18"/>
            <w:szCs w:val="18"/>
          </w:rPr>
          <w:t xml:space="preserve">nor will sending it via email or hand delivery be viable alternatives. </w:t>
        </w:r>
      </w:ins>
    </w:p>
    <w:p w14:paraId="58B0A393" w14:textId="77777777" w:rsidR="00C376B7" w:rsidRPr="007F2BD0" w:rsidRDefault="00C376B7" w:rsidP="00C376B7">
      <w:pPr>
        <w:pStyle w:val="ListParagraph"/>
        <w:widowControl/>
        <w:numPr>
          <w:ilvl w:val="0"/>
          <w:numId w:val="40"/>
        </w:numPr>
        <w:ind w:left="1800"/>
        <w:rPr>
          <w:ins w:id="61" w:author="Brandon-Friedman, David C" w:date="2022-02-10T09:23:00Z"/>
          <w:rFonts w:asciiTheme="minorHAnsi" w:hAnsiTheme="minorHAnsi" w:cstheme="minorHAnsi"/>
          <w:sz w:val="18"/>
          <w:szCs w:val="18"/>
        </w:rPr>
      </w:pPr>
      <w:ins w:id="62" w:author="Brandon-Friedman, David C" w:date="2022-02-10T09:23:00Z">
        <w:r w:rsidRPr="007F2BD0">
          <w:rPr>
            <w:rFonts w:asciiTheme="minorHAnsi" w:hAnsiTheme="minorHAnsi" w:cstheme="minorHAnsi"/>
            <w:sz w:val="18"/>
            <w:szCs w:val="18"/>
          </w:rPr>
          <w:t xml:space="preserve">The State will not provide confirmation of receipt of Flash Drives. </w:t>
        </w:r>
        <w:r>
          <w:rPr>
            <w:rFonts w:asciiTheme="minorHAnsi" w:hAnsiTheme="minorHAnsi" w:cstheme="minorHAnsi"/>
            <w:sz w:val="18"/>
            <w:szCs w:val="18"/>
          </w:rPr>
          <w:t xml:space="preserve"> </w:t>
        </w:r>
        <w:r w:rsidRPr="007F2BD0">
          <w:rPr>
            <w:rFonts w:asciiTheme="minorHAnsi" w:hAnsiTheme="minorHAnsi" w:cstheme="minorHAnsi"/>
            <w:sz w:val="18"/>
            <w:szCs w:val="18"/>
          </w:rPr>
          <w:t>If that is desired, the Respondent should select a shipping method that will offer confirmation of receipt.</w:t>
        </w:r>
        <w:bookmarkEnd w:id="52"/>
        <w:bookmarkEnd w:id="57"/>
        <w:bookmarkEnd w:id="60"/>
      </w:ins>
    </w:p>
    <w:p w14:paraId="65E99D31" w14:textId="77777777" w:rsidR="00A60386" w:rsidRDefault="00C376B7" w:rsidP="00A60386">
      <w:pPr>
        <w:pStyle w:val="ListParagraph"/>
        <w:widowControl/>
        <w:numPr>
          <w:ilvl w:val="0"/>
          <w:numId w:val="40"/>
        </w:numPr>
        <w:ind w:left="1800"/>
        <w:rPr>
          <w:ins w:id="63" w:author="Brandon-Friedman, David C" w:date="2022-02-10T14:55:00Z"/>
          <w:rFonts w:asciiTheme="minorHAnsi" w:hAnsiTheme="minorHAnsi" w:cstheme="minorHAnsi"/>
          <w:sz w:val="18"/>
          <w:szCs w:val="18"/>
        </w:rPr>
      </w:pPr>
      <w:ins w:id="64" w:author="Brandon-Friedman, David C" w:date="2022-02-10T09:23:00Z">
        <w:r w:rsidRPr="007F2BD0">
          <w:rPr>
            <w:rFonts w:asciiTheme="minorHAnsi" w:hAnsiTheme="minorHAnsi" w:cstheme="minorHAnsi"/>
            <w:sz w:val="18"/>
            <w:szCs w:val="18"/>
          </w:rPr>
          <w:t>The State accepts no obligations for costs incurred by Respondents in anticipation of being awarded.</w:t>
        </w:r>
      </w:ins>
    </w:p>
    <w:p w14:paraId="4C17D53B" w14:textId="236B4959" w:rsidR="00C376B7" w:rsidRPr="00A60386" w:rsidRDefault="00C376B7" w:rsidP="00A60386">
      <w:pPr>
        <w:pStyle w:val="ListParagraph"/>
        <w:widowControl/>
        <w:numPr>
          <w:ilvl w:val="0"/>
          <w:numId w:val="40"/>
        </w:numPr>
        <w:ind w:left="1800"/>
        <w:rPr>
          <w:ins w:id="65" w:author="Brandon-Friedman, David C" w:date="2022-02-10T09:23:00Z"/>
          <w:rFonts w:asciiTheme="minorHAnsi" w:hAnsiTheme="minorHAnsi" w:cstheme="minorHAnsi"/>
          <w:sz w:val="18"/>
          <w:szCs w:val="18"/>
        </w:rPr>
      </w:pPr>
      <w:ins w:id="66" w:author="Brandon-Friedman, David C" w:date="2022-02-10T09:23:00Z">
        <w:r w:rsidRPr="00A60386">
          <w:rPr>
            <w:rFonts w:asciiTheme="minorHAnsi" w:hAnsiTheme="minorHAnsi" w:cstheme="minorHAnsi"/>
            <w:sz w:val="18"/>
            <w:szCs w:val="18"/>
          </w:rPr>
          <w:t>All communication, unless stated otherwise in this document, should be directed to the IDOA staff member on the title page of this solicitation.  If communication is had with any other staff member, the</w:t>
        </w:r>
        <w:r w:rsidRPr="00A60386">
          <w:rPr>
            <w:rFonts w:asciiTheme="minorHAnsi" w:hAnsiTheme="minorHAnsi" w:cstheme="minorHAnsi"/>
            <w:b/>
            <w:bCs/>
            <w:sz w:val="18"/>
            <w:szCs w:val="18"/>
          </w:rPr>
          <w:t xml:space="preserve"> Respondent may disqualify themselves from further consideration.</w:t>
        </w:r>
      </w:ins>
    </w:p>
    <w:p w14:paraId="62EC69CA" w14:textId="495C0C6E" w:rsidR="00545013" w:rsidRPr="00C376B7" w:rsidRDefault="00545013" w:rsidP="00C376B7">
      <w:pPr>
        <w:spacing w:line="244" w:lineRule="auto"/>
        <w:ind w:right="720"/>
        <w:jc w:val="both"/>
        <w:outlineLvl w:val="0"/>
        <w:rPr>
          <w:rFonts w:asciiTheme="minorHAnsi" w:hAnsiTheme="minorHAnsi" w:cstheme="minorHAnsi"/>
          <w:sz w:val="18"/>
          <w:szCs w:val="18"/>
        </w:rPr>
      </w:pPr>
    </w:p>
    <w:p w14:paraId="40286895" w14:textId="77777777" w:rsidR="00545013" w:rsidRDefault="00545013" w:rsidP="00545013">
      <w:pPr>
        <w:spacing w:line="244" w:lineRule="auto"/>
        <w:ind w:left="720" w:right="720"/>
        <w:jc w:val="both"/>
        <w:outlineLvl w:val="0"/>
        <w:rPr>
          <w:rFonts w:asciiTheme="minorHAnsi" w:hAnsiTheme="minorHAnsi" w:cstheme="minorHAnsi"/>
          <w:sz w:val="18"/>
          <w:szCs w:val="18"/>
        </w:rPr>
      </w:pPr>
    </w:p>
    <w:p w14:paraId="69874583"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7F7FA508"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7B769321"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4028B583"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42DCA173"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CB7CF89"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DDFDE9F"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0CADB5C" w14:textId="77777777" w:rsidR="00DB7D07" w:rsidRDefault="00DB7D07" w:rsidP="00B376E8">
      <w:pPr>
        <w:spacing w:line="244" w:lineRule="auto"/>
        <w:ind w:right="720"/>
        <w:jc w:val="both"/>
        <w:outlineLvl w:val="0"/>
        <w:rPr>
          <w:rFonts w:asciiTheme="minorHAnsi" w:hAnsiTheme="minorHAnsi" w:cstheme="minorHAnsi"/>
          <w:sz w:val="18"/>
          <w:szCs w:val="18"/>
        </w:rPr>
      </w:pPr>
    </w:p>
    <w:p w14:paraId="13AB1AD2"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32C232A2"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019EFBCA"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41D09638"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38B14C8" w14:textId="7A1FC47F" w:rsidR="00BA3B76" w:rsidRPr="00545013" w:rsidRDefault="00BA3B76" w:rsidP="00545013">
      <w:pPr>
        <w:spacing w:line="244" w:lineRule="auto"/>
        <w:ind w:left="720" w:right="720"/>
        <w:jc w:val="both"/>
        <w:outlineLvl w:val="0"/>
        <w:rPr>
          <w:rFonts w:asciiTheme="minorHAnsi" w:hAnsiTheme="minorHAnsi" w:cstheme="minorHAnsi"/>
          <w:sz w:val="18"/>
          <w:szCs w:val="18"/>
        </w:rPr>
      </w:pPr>
      <w:r w:rsidRPr="00545013">
        <w:rPr>
          <w:rFonts w:asciiTheme="minorHAnsi" w:hAnsiTheme="minorHAnsi" w:cstheme="minorHAnsi"/>
          <w:sz w:val="18"/>
          <w:szCs w:val="18"/>
        </w:rPr>
        <w:tab/>
      </w:r>
    </w:p>
    <w:p w14:paraId="1284C54D" w14:textId="6A4441BC" w:rsidR="004C4C87" w:rsidRDefault="004C4C87" w:rsidP="00BA3B76">
      <w:pPr>
        <w:spacing w:line="244" w:lineRule="auto"/>
        <w:rPr>
          <w:rFonts w:asciiTheme="minorHAnsi" w:hAnsiTheme="minorHAnsi" w:cstheme="minorHAnsi"/>
          <w:b/>
          <w:sz w:val="16"/>
          <w:szCs w:val="16"/>
        </w:rPr>
      </w:pPr>
    </w:p>
    <w:p w14:paraId="579AB81D" w14:textId="10F67C10" w:rsidR="00F66F1C" w:rsidRDefault="00F66F1C" w:rsidP="00BA3B76">
      <w:pPr>
        <w:spacing w:line="244" w:lineRule="auto"/>
        <w:rPr>
          <w:rFonts w:asciiTheme="minorHAnsi" w:hAnsiTheme="minorHAnsi" w:cstheme="minorHAnsi"/>
          <w:b/>
          <w:sz w:val="16"/>
          <w:szCs w:val="16"/>
        </w:rPr>
      </w:pPr>
    </w:p>
    <w:p w14:paraId="5B022297" w14:textId="7BF5DE35" w:rsidR="00F66F1C" w:rsidRDefault="00F66F1C" w:rsidP="00BA3B76">
      <w:pPr>
        <w:spacing w:line="244" w:lineRule="auto"/>
        <w:rPr>
          <w:rFonts w:asciiTheme="minorHAnsi" w:hAnsiTheme="minorHAnsi" w:cstheme="minorHAnsi"/>
          <w:b/>
          <w:sz w:val="16"/>
          <w:szCs w:val="16"/>
        </w:rPr>
      </w:pPr>
    </w:p>
    <w:p w14:paraId="225A91EA" w14:textId="079C7ED3" w:rsidR="00F66F1C" w:rsidRDefault="00F66F1C" w:rsidP="00BA3B76">
      <w:pPr>
        <w:spacing w:line="244" w:lineRule="auto"/>
        <w:rPr>
          <w:rFonts w:asciiTheme="minorHAnsi" w:hAnsiTheme="minorHAnsi" w:cstheme="minorHAnsi"/>
          <w:b/>
          <w:sz w:val="16"/>
          <w:szCs w:val="16"/>
        </w:rPr>
      </w:pPr>
    </w:p>
    <w:p w14:paraId="19BA1CB4" w14:textId="12EF4104" w:rsidR="00C376B7" w:rsidRDefault="00C376B7">
      <w:pPr>
        <w:widowControl/>
        <w:rPr>
          <w:rFonts w:asciiTheme="minorHAnsi" w:hAnsiTheme="minorHAnsi" w:cstheme="minorHAnsi"/>
          <w:b/>
          <w:sz w:val="16"/>
          <w:szCs w:val="16"/>
        </w:rPr>
      </w:pPr>
      <w:r>
        <w:rPr>
          <w:rFonts w:asciiTheme="minorHAnsi" w:hAnsiTheme="minorHAnsi" w:cstheme="minorHAnsi"/>
          <w:b/>
          <w:sz w:val="16"/>
          <w:szCs w:val="16"/>
        </w:rPr>
        <w:br w:type="page"/>
      </w:r>
    </w:p>
    <w:p w14:paraId="30B2205B" w14:textId="6940E8C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lastRenderedPageBreak/>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7777777"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073226B7"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w:t>
      </w:r>
      <w:ins w:id="67" w:author="Brandon-Friedman, David C" w:date="2022-02-10T09:31:00Z">
        <w:r w:rsidR="009B2E59">
          <w:rPr>
            <w:rFonts w:asciiTheme="minorHAnsi" w:hAnsiTheme="minorHAnsi" w:cstheme="minorHAnsi"/>
            <w:b w:val="0"/>
            <w:sz w:val="18"/>
            <w:szCs w:val="18"/>
            <w:u w:val="single"/>
          </w:rPr>
          <w:t xml:space="preserve"> Response Part Two</w:t>
        </w:r>
      </w:ins>
      <w:r w:rsidR="00250281" w:rsidRPr="00191C9D">
        <w:rPr>
          <w:rFonts w:asciiTheme="minorHAnsi" w:hAnsiTheme="minorHAnsi" w:cstheme="minorHAnsi"/>
          <w:b w:val="0"/>
          <w:sz w:val="18"/>
          <w:szCs w:val="18"/>
          <w:u w:val="single"/>
        </w:rPr>
        <w:t xml:space="preserve"> 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not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5.  </w:t>
      </w:r>
      <w:r w:rsidRPr="00191C9D">
        <w:rPr>
          <w:rFonts w:asciiTheme="minorHAnsi" w:hAnsiTheme="minorHAnsi" w:cstheme="minorHAnsi"/>
          <w:sz w:val="18"/>
          <w:szCs w:val="18"/>
          <w:u w:val="single"/>
        </w:rPr>
        <w:t xml:space="preserve">Bid Register.  </w:t>
      </w:r>
      <w:r w:rsidRPr="00191C9D">
        <w:rPr>
          <w:rFonts w:asciiTheme="minorHAnsi" w:hAnsiTheme="minorHAnsi" w:cstheme="minorHAnsi"/>
          <w:b w:val="0"/>
          <w:sz w:val="18"/>
          <w:szCs w:val="18"/>
          <w:u w:val="single"/>
        </w:rPr>
        <w:t xml:space="preserve">A bid register will be prepared containing relevant bid </w:t>
      </w:r>
      <w:r w:rsidR="00323C55" w:rsidRPr="00191C9D">
        <w:rPr>
          <w:rFonts w:asciiTheme="minorHAnsi" w:hAnsiTheme="minorHAnsi" w:cstheme="minorHAnsi"/>
          <w:b w:val="0"/>
          <w:sz w:val="18"/>
          <w:szCs w:val="18"/>
          <w:u w:val="single"/>
        </w:rPr>
        <w:t xml:space="preserve">information, </w:t>
      </w:r>
      <w:r w:rsidRPr="00191C9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65AC9117" w14:textId="77777777" w:rsidR="00B376E8" w:rsidRDefault="00B376E8"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State">
        <w:smartTag w:uri="urn:schemas-microsoft-com:office:smarttags" w:element="plac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96EE616" w14:textId="172F4D6A" w:rsidR="00B34C1C" w:rsidRDefault="00DD5F08" w:rsidP="00545013">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City">
        <w:smartTag w:uri="urn:schemas-microsoft-com:office:smarttags" w:element="place">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1"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0CB992E2" w14:textId="4644A47E" w:rsidR="0040463A" w:rsidRDefault="0040463A" w:rsidP="00545013">
      <w:pPr>
        <w:pStyle w:val="NormalWeb"/>
        <w:spacing w:before="0" w:beforeAutospacing="0" w:after="0" w:afterAutospacing="0"/>
        <w:rPr>
          <w:rFonts w:asciiTheme="minorHAnsi" w:hAnsiTheme="minorHAnsi" w:cstheme="minorHAnsi"/>
          <w:sz w:val="14"/>
          <w:szCs w:val="14"/>
        </w:rPr>
      </w:pPr>
    </w:p>
    <w:p w14:paraId="4A33FB70" w14:textId="0222B1C4" w:rsidR="0040463A" w:rsidRDefault="0040463A" w:rsidP="0040463A">
      <w:pPr>
        <w:jc w:val="center"/>
        <w:rPr>
          <w:rFonts w:asciiTheme="minorHAnsi" w:hAnsiTheme="minorHAnsi" w:cstheme="minorHAnsi"/>
          <w:b/>
          <w:sz w:val="18"/>
          <w:szCs w:val="18"/>
        </w:rPr>
      </w:pPr>
    </w:p>
    <w:p w14:paraId="080A6F6B" w14:textId="13610CBB" w:rsidR="0040463A" w:rsidRDefault="0040463A" w:rsidP="0040463A">
      <w:pPr>
        <w:jc w:val="center"/>
        <w:rPr>
          <w:rFonts w:asciiTheme="minorHAnsi" w:hAnsiTheme="minorHAnsi" w:cstheme="minorHAnsi"/>
          <w:b/>
          <w:sz w:val="18"/>
          <w:szCs w:val="18"/>
        </w:rPr>
      </w:pPr>
    </w:p>
    <w:p w14:paraId="2E336D36" w14:textId="61E24B0F" w:rsidR="003537AB" w:rsidRPr="00191C9D" w:rsidRDefault="00191C9D" w:rsidP="00191C9D">
      <w:pPr>
        <w:jc w:val="center"/>
        <w:rPr>
          <w:rFonts w:asciiTheme="minorHAnsi" w:hAnsiTheme="minorHAnsi" w:cstheme="minorHAnsi"/>
          <w:sz w:val="20"/>
        </w:rPr>
      </w:pPr>
      <w:proofErr w:type="spellStart"/>
      <w:r w:rsidRPr="00191C9D">
        <w:rPr>
          <w:rFonts w:asciiTheme="minorHAnsi" w:hAnsiTheme="minorHAnsi" w:cstheme="minorHAnsi"/>
          <w:b/>
          <w:sz w:val="20"/>
        </w:rPr>
        <w:t>ePROCUREMENT</w:t>
      </w:r>
      <w:proofErr w:type="spellEnd"/>
      <w:r w:rsidRPr="00191C9D">
        <w:rPr>
          <w:rFonts w:asciiTheme="minorHAnsi" w:hAnsiTheme="minorHAnsi" w:cstheme="minorHAnsi"/>
          <w:b/>
          <w:sz w:val="20"/>
        </w:rPr>
        <w:t xml:space="preserve"> GUIDELINES</w:t>
      </w:r>
    </w:p>
    <w:p w14:paraId="05F18118" w14:textId="77777777" w:rsidR="003537AB" w:rsidRPr="00A00DB4" w:rsidRDefault="003537AB" w:rsidP="003537AB">
      <w:pPr>
        <w:rPr>
          <w:rFonts w:asciiTheme="minorHAnsi" w:hAnsiTheme="minorHAnsi" w:cstheme="minorHAnsi"/>
          <w:sz w:val="20"/>
        </w:rPr>
      </w:pPr>
      <w:r w:rsidRPr="00A00DB4">
        <w:rPr>
          <w:rFonts w:asciiTheme="minorHAnsi" w:hAnsiTheme="minorHAnsi" w:cstheme="minorHAnsi"/>
          <w:sz w:val="20"/>
        </w:rPr>
        <w:t> </w:t>
      </w:r>
    </w:p>
    <w:p w14:paraId="1CF22C58"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Register as a valid bidder for the State of Indiana (SOI) </w:t>
      </w:r>
    </w:p>
    <w:p w14:paraId="119BEF68" w14:textId="77777777" w:rsidR="003537AB" w:rsidRPr="00191C9D" w:rsidRDefault="003537AB" w:rsidP="003537AB">
      <w:pPr>
        <w:ind w:left="360"/>
        <w:rPr>
          <w:rFonts w:asciiTheme="minorHAnsi" w:hAnsiTheme="minorHAnsi" w:cstheme="minorHAnsi"/>
          <w:sz w:val="18"/>
          <w:szCs w:val="18"/>
        </w:rPr>
      </w:pPr>
    </w:p>
    <w:p w14:paraId="263C2E8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Basic commitment and level of effort in supporting:</w:t>
      </w:r>
    </w:p>
    <w:p w14:paraId="6DD24217"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Attend supplier summit meeting to identify State of Indiana catalog requirements</w:t>
      </w:r>
    </w:p>
    <w:p w14:paraId="363E640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(Internal Catalogs)</w:t>
      </w:r>
    </w:p>
    <w:p w14:paraId="128FCA71"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 xml:space="preserve">Include only items identified on QPA contract </w:t>
      </w:r>
    </w:p>
    <w:p w14:paraId="3156147D"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Include only established prices identified on QPA contract</w:t>
      </w:r>
    </w:p>
    <w:p w14:paraId="4E5CC52B"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w:t>
      </w:r>
      <w:proofErr w:type="spellStart"/>
      <w:r w:rsidRPr="00191C9D">
        <w:rPr>
          <w:rFonts w:asciiTheme="minorHAnsi" w:hAnsiTheme="minorHAnsi" w:cstheme="minorHAnsi"/>
          <w:sz w:val="18"/>
          <w:szCs w:val="18"/>
        </w:rPr>
        <w:t>PunchOut</w:t>
      </w:r>
      <w:proofErr w:type="spellEnd"/>
      <w:r w:rsidRPr="00191C9D">
        <w:rPr>
          <w:rFonts w:asciiTheme="minorHAnsi" w:hAnsiTheme="minorHAnsi" w:cstheme="minorHAnsi"/>
          <w:sz w:val="18"/>
          <w:szCs w:val="18"/>
        </w:rPr>
        <w:t>) if vendor supports cXML standards</w:t>
      </w:r>
    </w:p>
    <w:p w14:paraId="5804E09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Supports the specific data elements outlined by the SOI</w:t>
      </w:r>
    </w:p>
    <w:p w14:paraId="4E28856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MBE/WBE</w:t>
      </w:r>
    </w:p>
    <w:p w14:paraId="0393838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Recycled Content</w:t>
      </w:r>
    </w:p>
    <w:p w14:paraId="4D28F50E"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US Manufacture</w:t>
      </w:r>
    </w:p>
    <w:p w14:paraId="374E0A5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Alternative Fuel Vehicle</w:t>
      </w:r>
    </w:p>
    <w:p w14:paraId="47EF161A"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Case Pack</w:t>
      </w:r>
    </w:p>
    <w:p w14:paraId="3A2FB84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Action</w:t>
      </w:r>
    </w:p>
    <w:p w14:paraId="53BCD3DB"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item)</w:t>
      </w:r>
    </w:p>
    <w:p w14:paraId="0E18598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Name</w:t>
      </w:r>
    </w:p>
    <w:p w14:paraId="572EF87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ID #</w:t>
      </w:r>
    </w:p>
    <w:p w14:paraId="3FFDD89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(Short)</w:t>
      </w:r>
    </w:p>
    <w:p w14:paraId="086A4ADC"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(Long)</w:t>
      </w:r>
    </w:p>
    <w:p w14:paraId="70C68A0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w:t>
      </w:r>
    </w:p>
    <w:p w14:paraId="0BA9F98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 Extension</w:t>
      </w:r>
    </w:p>
    <w:p w14:paraId="12D742F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UOM</w:t>
      </w:r>
    </w:p>
    <w:p w14:paraId="6730755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List Unit Price</w:t>
      </w:r>
    </w:p>
    <w:p w14:paraId="4912574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Minimum Quantity</w:t>
      </w:r>
    </w:p>
    <w:p w14:paraId="5FAA51D8"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price)</w:t>
      </w:r>
    </w:p>
    <w:p w14:paraId="2412C7A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Name</w:t>
      </w:r>
    </w:p>
    <w:p w14:paraId="7F811E2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Part #</w:t>
      </w:r>
    </w:p>
    <w:p w14:paraId="176E1CD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Segment Description</w:t>
      </w:r>
    </w:p>
    <w:p w14:paraId="7654AB1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Family Description</w:t>
      </w:r>
    </w:p>
    <w:p w14:paraId="29343C1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Class Description</w:t>
      </w:r>
    </w:p>
    <w:p w14:paraId="53F1205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Commodity Description</w:t>
      </w:r>
    </w:p>
    <w:p w14:paraId="647233A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Code</w:t>
      </w:r>
    </w:p>
    <w:p w14:paraId="0C3427D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ETA (Lead Time)</w:t>
      </w:r>
    </w:p>
    <w:p w14:paraId="47E865D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Currency Code</w:t>
      </w:r>
    </w:p>
    <w:p w14:paraId="399734E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Expiration Date</w:t>
      </w:r>
    </w:p>
    <w:p w14:paraId="78D484C9" w14:textId="6E1E1F9A"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Image File</w:t>
      </w:r>
      <w:r w:rsidR="005D161C">
        <w:rPr>
          <w:rFonts w:asciiTheme="minorHAnsi" w:hAnsiTheme="minorHAnsi" w:cstheme="minorHAnsi"/>
          <w:sz w:val="18"/>
          <w:szCs w:val="18"/>
        </w:rPr>
        <w:t xml:space="preserve"> </w:t>
      </w:r>
      <w:r w:rsidRPr="00191C9D">
        <w:rPr>
          <w:rFonts w:asciiTheme="minorHAnsi" w:hAnsiTheme="minorHAnsi" w:cstheme="minorHAnsi"/>
          <w:sz w:val="18"/>
          <w:szCs w:val="18"/>
        </w:rPr>
        <w:t>Name or URL</w:t>
      </w:r>
    </w:p>
    <w:p w14:paraId="0BF70630"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 xml:space="preserve">Type of Image </w:t>
      </w:r>
    </w:p>
    <w:p w14:paraId="1EB519F5" w14:textId="77777777" w:rsidR="003537AB" w:rsidRPr="00191C9D" w:rsidRDefault="003537AB" w:rsidP="003537AB">
      <w:pPr>
        <w:ind w:left="1080"/>
        <w:rPr>
          <w:rFonts w:asciiTheme="minorHAnsi" w:hAnsiTheme="minorHAnsi" w:cstheme="minorHAnsi"/>
          <w:sz w:val="18"/>
          <w:szCs w:val="18"/>
        </w:rPr>
      </w:pPr>
    </w:p>
    <w:p w14:paraId="24B1A086" w14:textId="77777777" w:rsidR="003537AB" w:rsidRPr="00191C9D" w:rsidRDefault="003537AB" w:rsidP="00DB7D07">
      <w:pPr>
        <w:numPr>
          <w:ilvl w:val="0"/>
          <w:numId w:val="11"/>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maintenance and transaction capabilities</w:t>
      </w:r>
    </w:p>
    <w:p w14:paraId="4D680A52" w14:textId="77777777" w:rsidR="003537AB" w:rsidRPr="00191C9D" w:rsidRDefault="003537AB" w:rsidP="003537AB">
      <w:pPr>
        <w:ind w:left="720"/>
        <w:rPr>
          <w:rFonts w:asciiTheme="minorHAnsi" w:hAnsiTheme="minorHAnsi" w:cstheme="minorHAnsi"/>
          <w:sz w:val="18"/>
          <w:szCs w:val="18"/>
        </w:rPr>
      </w:pPr>
    </w:p>
    <w:p w14:paraId="2B60DD3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Adhere to UN/SPSC mapping requirements.  UN/SPSC information can be found at the following website.  </w:t>
      </w:r>
      <w:hyperlink r:id="rId12" w:history="1">
        <w:r w:rsidR="002D78DA" w:rsidRPr="00191C9D">
          <w:rPr>
            <w:rStyle w:val="Hyperlink"/>
            <w:rFonts w:asciiTheme="minorHAnsi" w:hAnsiTheme="minorHAnsi" w:cstheme="minorHAnsi"/>
            <w:sz w:val="18"/>
            <w:szCs w:val="18"/>
          </w:rPr>
          <w:t>http://www.unspsc.org</w:t>
        </w:r>
      </w:hyperlink>
      <w:r w:rsidRPr="00191C9D">
        <w:rPr>
          <w:rFonts w:asciiTheme="minorHAnsi" w:hAnsiTheme="minorHAnsi" w:cstheme="minorHAnsi"/>
          <w:sz w:val="18"/>
          <w:szCs w:val="18"/>
        </w:rPr>
        <w:t xml:space="preserve"> </w:t>
      </w:r>
    </w:p>
    <w:p w14:paraId="3E13FA6C" w14:textId="77777777" w:rsidR="003537AB" w:rsidRPr="00191C9D" w:rsidRDefault="003537AB" w:rsidP="003537AB">
      <w:pPr>
        <w:ind w:left="360"/>
        <w:rPr>
          <w:rFonts w:asciiTheme="minorHAnsi" w:hAnsiTheme="minorHAnsi" w:cstheme="minorHAnsi"/>
          <w:sz w:val="18"/>
          <w:szCs w:val="18"/>
        </w:rPr>
      </w:pPr>
    </w:p>
    <w:p w14:paraId="1F7AE0D8" w14:textId="024D8D5D" w:rsidR="003537AB" w:rsidRPr="00712531" w:rsidRDefault="003537AB" w:rsidP="00DB7D07">
      <w:pPr>
        <w:numPr>
          <w:ilvl w:val="0"/>
          <w:numId w:val="9"/>
        </w:numPr>
        <w:tabs>
          <w:tab w:val="clear" w:pos="750"/>
          <w:tab w:val="num" w:pos="570"/>
        </w:tabs>
        <w:rPr>
          <w:rFonts w:asciiTheme="minorHAnsi" w:hAnsiTheme="minorHAnsi" w:cstheme="minorHAnsi"/>
          <w:sz w:val="20"/>
        </w:rPr>
      </w:pPr>
      <w:r w:rsidRPr="00191C9D">
        <w:rPr>
          <w:rFonts w:asciiTheme="minorHAnsi" w:hAnsiTheme="minorHAnsi" w:cstheme="minorHAnsi"/>
          <w:sz w:val="18"/>
          <w:szCs w:val="18"/>
        </w:rPr>
        <w:t xml:space="preserve">Adhere to UN or ANSI X.12 standard UOM’s.  UOM information can be found at the following website.  </w:t>
      </w:r>
      <w:hyperlink r:id="rId13" w:history="1">
        <w:r w:rsidR="00C157E7" w:rsidRPr="00712531">
          <w:rPr>
            <w:rStyle w:val="Hyperlink"/>
            <w:sz w:val="20"/>
          </w:rPr>
          <w:t>http://www.unece.org/fileadmin/DAM/cefact/recommendations/rec20/rec20_rev3_Annex2e.pdf</w:t>
        </w:r>
      </w:hyperlink>
    </w:p>
    <w:p w14:paraId="48108F9E" w14:textId="77777777" w:rsidR="003537AB" w:rsidRPr="00A00DB4" w:rsidRDefault="003537AB" w:rsidP="003537AB">
      <w:pPr>
        <w:rPr>
          <w:rFonts w:asciiTheme="minorHAnsi" w:hAnsiTheme="minorHAnsi" w:cstheme="minorHAnsi"/>
          <w:sz w:val="20"/>
        </w:rPr>
      </w:pPr>
    </w:p>
    <w:p w14:paraId="3E626F60" w14:textId="77777777" w:rsidR="003537AB" w:rsidRPr="00A00DB4" w:rsidRDefault="003537AB" w:rsidP="003537AB">
      <w:pPr>
        <w:rPr>
          <w:rFonts w:asciiTheme="minorHAnsi" w:hAnsiTheme="minorHAnsi" w:cstheme="minorHAnsi"/>
          <w:sz w:val="16"/>
        </w:rPr>
      </w:pPr>
    </w:p>
    <w:p w14:paraId="61577A95" w14:textId="77777777" w:rsidR="003537AB" w:rsidRPr="00A00DB4" w:rsidRDefault="003537AB" w:rsidP="003537AB">
      <w:pPr>
        <w:rPr>
          <w:rFonts w:asciiTheme="minorHAnsi" w:hAnsiTheme="minorHAnsi" w:cstheme="minorHAnsi"/>
          <w:sz w:val="16"/>
        </w:rPr>
      </w:pPr>
    </w:p>
    <w:p w14:paraId="7406959F" w14:textId="77777777" w:rsidR="003537AB" w:rsidRPr="00A00DB4" w:rsidRDefault="003537AB" w:rsidP="003537AB">
      <w:pPr>
        <w:pStyle w:val="Heading1"/>
        <w:jc w:val="center"/>
        <w:rPr>
          <w:rFonts w:asciiTheme="minorHAnsi" w:hAnsiTheme="minorHAnsi" w:cstheme="minorHAnsi"/>
          <w:b/>
          <w:sz w:val="22"/>
          <w:szCs w:val="22"/>
        </w:rPr>
      </w:pPr>
    </w:p>
    <w:p w14:paraId="3BA6D964" w14:textId="77777777" w:rsidR="003537AB" w:rsidRPr="00A00DB4" w:rsidRDefault="003537AB" w:rsidP="003537AB">
      <w:pPr>
        <w:pStyle w:val="Heading1"/>
        <w:jc w:val="center"/>
        <w:rPr>
          <w:rFonts w:asciiTheme="minorHAnsi" w:hAnsiTheme="minorHAnsi" w:cstheme="minorHAnsi"/>
          <w:b/>
          <w:sz w:val="22"/>
          <w:szCs w:val="22"/>
        </w:rPr>
      </w:pPr>
    </w:p>
    <w:p w14:paraId="0AEEA913" w14:textId="77777777" w:rsidR="003537AB" w:rsidRPr="00A00DB4" w:rsidRDefault="003537AB" w:rsidP="003537AB">
      <w:pPr>
        <w:rPr>
          <w:rFonts w:asciiTheme="minorHAnsi" w:hAnsiTheme="minorHAnsi" w:cstheme="minorHAnsi"/>
        </w:rPr>
      </w:pPr>
    </w:p>
    <w:p w14:paraId="00D8E5EB" w14:textId="77777777" w:rsidR="003537AB" w:rsidRPr="00A00DB4" w:rsidRDefault="003537AB" w:rsidP="003537AB">
      <w:pPr>
        <w:rPr>
          <w:rFonts w:asciiTheme="minorHAnsi" w:hAnsiTheme="minorHAnsi" w:cstheme="minorHAnsi"/>
        </w:rPr>
      </w:pPr>
    </w:p>
    <w:p w14:paraId="1BF91BB3" w14:textId="77777777" w:rsidR="003537AB" w:rsidRPr="00A00DB4" w:rsidRDefault="003537AB" w:rsidP="003537AB">
      <w:pPr>
        <w:rPr>
          <w:rFonts w:asciiTheme="minorHAnsi" w:hAnsiTheme="minorHAnsi" w:cstheme="minorHAnsi"/>
        </w:rPr>
      </w:pPr>
    </w:p>
    <w:p w14:paraId="3EA865C4" w14:textId="77777777" w:rsidR="003537AB" w:rsidRPr="00A00DB4" w:rsidRDefault="003537AB" w:rsidP="003537AB">
      <w:pPr>
        <w:pStyle w:val="Heading1"/>
        <w:jc w:val="center"/>
        <w:rPr>
          <w:rFonts w:asciiTheme="minorHAnsi" w:hAnsiTheme="minorHAnsi" w:cstheme="minorHAnsi"/>
          <w:b/>
          <w:sz w:val="22"/>
          <w:szCs w:val="22"/>
        </w:rPr>
      </w:pPr>
    </w:p>
    <w:p w14:paraId="5D54D6F9" w14:textId="77777777" w:rsidR="00191C9D" w:rsidRDefault="00191C9D" w:rsidP="003537AB">
      <w:pPr>
        <w:pStyle w:val="Heading1"/>
        <w:jc w:val="center"/>
        <w:rPr>
          <w:rFonts w:asciiTheme="minorHAnsi" w:hAnsiTheme="minorHAnsi" w:cstheme="minorHAnsi"/>
          <w:b/>
          <w:sz w:val="20"/>
        </w:rPr>
      </w:pPr>
    </w:p>
    <w:p w14:paraId="1AC7EA9F" w14:textId="77777777" w:rsidR="00191C9D" w:rsidRDefault="00191C9D" w:rsidP="00191C9D"/>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t>CLAIMING PURCHASING PREFERENCES</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DB7D07">
      <w:pPr>
        <w:widowControl/>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2B48A6CB"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______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del w:id="68" w:author="Admin" w:date="2022-02-16T11:50:00Z">
        <w:r w:rsidR="007615EE" w:rsidRPr="007615EE" w:rsidDel="00E80A46">
          <w:rPr>
            <w:rFonts w:asciiTheme="minorHAnsi" w:hAnsiTheme="minorHAnsi" w:cstheme="minorHAnsi"/>
            <w:sz w:val="18"/>
            <w:szCs w:val="18"/>
          </w:rPr>
          <w:delText>______</w:delText>
        </w:r>
      </w:del>
      <w:ins w:id="69" w:author="Admin" w:date="2022-02-16T11:50:00Z">
        <w:r w:rsidR="00E80A46" w:rsidRPr="007615EE">
          <w:rPr>
            <w:rFonts w:asciiTheme="minorHAnsi" w:hAnsiTheme="minorHAnsi" w:cstheme="minorHAnsi"/>
            <w:sz w:val="18"/>
            <w:szCs w:val="18"/>
          </w:rPr>
          <w:t>____</w:t>
        </w:r>
        <w:r w:rsidR="00E80A46">
          <w:rPr>
            <w:rFonts w:asciiTheme="minorHAnsi" w:hAnsiTheme="minorHAnsi" w:cstheme="minorHAnsi"/>
            <w:sz w:val="18"/>
            <w:szCs w:val="18"/>
          </w:rPr>
          <w:t>x</w:t>
        </w:r>
        <w:r w:rsidR="00E80A46" w:rsidRPr="007615EE">
          <w:rPr>
            <w:rFonts w:asciiTheme="minorHAnsi" w:hAnsiTheme="minorHAnsi" w:cstheme="minorHAnsi"/>
            <w:sz w:val="18"/>
            <w:szCs w:val="18"/>
          </w:rPr>
          <w:t>_</w:t>
        </w:r>
      </w:ins>
    </w:p>
    <w:p w14:paraId="46EF6D6C" w14:textId="77777777" w:rsidR="00344AB9" w:rsidRPr="007615EE" w:rsidRDefault="00344AB9" w:rsidP="009F1624">
      <w:pPr>
        <w:ind w:left="360"/>
        <w:rPr>
          <w:rFonts w:asciiTheme="minorHAnsi" w:hAnsiTheme="minorHAnsi" w:cstheme="minorHAnsi"/>
          <w:sz w:val="18"/>
          <w:szCs w:val="18"/>
        </w:rPr>
      </w:pPr>
    </w:p>
    <w:p w14:paraId="1F75CB6E" w14:textId="6000BBF0"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If claiming the U.S. Manufactured preference, Respondents must clearly specify the items qualified for the preference, at the individual line level, </w:t>
      </w:r>
      <w:r w:rsidR="00F71527">
        <w:rPr>
          <w:rFonts w:asciiTheme="minorHAnsi" w:hAnsiTheme="minorHAnsi" w:cstheme="minorHAnsi"/>
          <w:sz w:val="18"/>
          <w:szCs w:val="18"/>
        </w:rPr>
        <w:t>on the lines provided below</w:t>
      </w:r>
      <w:r w:rsidRPr="00FF617B">
        <w:rPr>
          <w:rFonts w:asciiTheme="minorHAnsi" w:hAnsiTheme="minorHAnsi" w:cstheme="minorHAnsi"/>
          <w:sz w:val="18"/>
          <w:szCs w:val="18"/>
        </w:rPr>
        <w:t xml:space="preserve">.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1736D010" w14:textId="77777777" w:rsidR="00F71527" w:rsidRPr="00FF617B" w:rsidRDefault="00F71527" w:rsidP="00FF617B">
      <w:pPr>
        <w:ind w:left="720"/>
        <w:rPr>
          <w:rFonts w:asciiTheme="minorHAnsi" w:hAnsiTheme="minorHAnsi" w:cstheme="minorHAnsi"/>
          <w:b/>
          <w:sz w:val="18"/>
          <w:szCs w:val="18"/>
          <w:u w:val="single"/>
        </w:rPr>
      </w:pPr>
    </w:p>
    <w:p w14:paraId="0509F1F6" w14:textId="5AC90559"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Additionally, Respondents must include a letter on </w:t>
      </w:r>
      <w:r w:rsidRPr="00FF617B">
        <w:rPr>
          <w:rFonts w:asciiTheme="minorHAnsi" w:hAnsiTheme="minorHAnsi" w:cstheme="minorHAnsi"/>
          <w:b/>
          <w:sz w:val="18"/>
          <w:szCs w:val="18"/>
        </w:rPr>
        <w:t xml:space="preserve">company (manufacturer) letterhead </w:t>
      </w:r>
      <w:r w:rsidRPr="00FF617B">
        <w:rPr>
          <w:rFonts w:asciiTheme="minorHAnsi" w:hAnsiTheme="minorHAnsi" w:cstheme="minorHAnsi"/>
          <w:sz w:val="18"/>
          <w:szCs w:val="18"/>
        </w:rPr>
        <w:t xml:space="preserve">confirming the cost of the product or its components exceed 50% of the cost of all components.  </w:t>
      </w:r>
    </w:p>
    <w:p w14:paraId="6CDF1CAB" w14:textId="77777777" w:rsidR="00F71527" w:rsidRPr="00FF617B" w:rsidRDefault="00F71527" w:rsidP="00FF617B">
      <w:pPr>
        <w:ind w:left="720"/>
        <w:rPr>
          <w:rFonts w:asciiTheme="minorHAnsi" w:hAnsiTheme="minorHAnsi" w:cstheme="minorHAnsi"/>
          <w:sz w:val="18"/>
          <w:szCs w:val="18"/>
        </w:rPr>
      </w:pPr>
    </w:p>
    <w:p w14:paraId="3562842F" w14:textId="1B2F091F" w:rsidR="00FF617B" w:rsidRPr="00FF617B" w:rsidRDefault="00FF617B" w:rsidP="00FF617B">
      <w:pPr>
        <w:ind w:left="720"/>
        <w:rPr>
          <w:rFonts w:asciiTheme="minorHAnsi" w:hAnsiTheme="minorHAnsi" w:cstheme="minorHAnsi"/>
          <w:b/>
          <w:sz w:val="18"/>
          <w:szCs w:val="18"/>
          <w:u w:val="single"/>
        </w:rPr>
      </w:pPr>
      <w:r w:rsidRPr="00FF617B">
        <w:rPr>
          <w:rFonts w:asciiTheme="minorHAnsi" w:hAnsiTheme="minorHAnsi" w:cstheme="minorHAnsi"/>
          <w:sz w:val="18"/>
          <w:szCs w:val="18"/>
        </w:rPr>
        <w:t xml:space="preserve">If claiming this preference, the bidder is certifying under penalties of perjury that each of the bidder’s end products claimed is a U.S. Manufactured Product as described in IC 5-22-15-21.  </w:t>
      </w:r>
      <w:r w:rsidRPr="00FF617B">
        <w:rPr>
          <w:rFonts w:asciiTheme="minorHAnsi" w:hAnsiTheme="minorHAnsi" w:cstheme="minorHAnsi"/>
          <w:b/>
          <w:sz w:val="18"/>
          <w:szCs w:val="18"/>
          <w:u w:val="single"/>
        </w:rPr>
        <w:t>Failure to indicate individual line items claimed under this preference or failing to include a letter may affect the evaluation of the bid.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77777777"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Please list what line items this preference will apply to: ________________________________________________________________________________________________________________________________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4F1830CA" w:rsidR="007615EE" w:rsidRPr="007615EE" w:rsidRDefault="00F079D7"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 xml:space="preserve">rence </w:t>
      </w:r>
      <w:r w:rsidR="007609FB">
        <w:rPr>
          <w:rFonts w:asciiTheme="minorHAnsi" w:hAnsiTheme="minorHAnsi" w:cstheme="minorHAnsi"/>
          <w:sz w:val="18"/>
          <w:szCs w:val="18"/>
        </w:rPr>
        <w:t xml:space="preserve">also called Buy Indiana </w:t>
      </w:r>
      <w:r w:rsidR="007615EE" w:rsidRPr="007615EE">
        <w:rPr>
          <w:rFonts w:asciiTheme="minorHAnsi" w:hAnsiTheme="minorHAnsi" w:cstheme="minorHAnsi"/>
          <w:sz w:val="18"/>
          <w:szCs w:val="18"/>
        </w:rPr>
        <w:t>(IC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1D337D1C"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w:t>
      </w:r>
      <w:ins w:id="70" w:author="Admin" w:date="2022-02-16T11:50:00Z">
        <w:r w:rsidR="00E80A46">
          <w:rPr>
            <w:rFonts w:asciiTheme="minorHAnsi" w:hAnsiTheme="minorHAnsi" w:cstheme="minorHAnsi"/>
            <w:sz w:val="18"/>
            <w:szCs w:val="18"/>
          </w:rPr>
          <w:t>x</w:t>
        </w:r>
      </w:ins>
      <w:r w:rsidR="007615EE" w:rsidRPr="007615EE">
        <w:rPr>
          <w:rFonts w:asciiTheme="minorHAnsi" w:hAnsiTheme="minorHAnsi" w:cstheme="minorHAnsi"/>
          <w:sz w:val="18"/>
          <w:szCs w:val="18"/>
        </w:rPr>
        <w:t>___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07DABC27"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4"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1FC5FF60"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4EC6BCEB"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394A5C29" w14:textId="74BE7419" w:rsidR="00902A33" w:rsidRPr="00522761" w:rsidRDefault="00902A33" w:rsidP="00D84B06">
      <w:pPr>
        <w:ind w:left="720" w:right="720"/>
        <w:rPr>
          <w:rFonts w:asciiTheme="minorHAnsi" w:hAnsiTheme="minorHAnsi" w:cstheme="minorHAnsi"/>
          <w:sz w:val="18"/>
          <w:szCs w:val="18"/>
        </w:rPr>
      </w:pPr>
    </w:p>
    <w:p w14:paraId="0D6F0650"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Capital Investment</w:t>
      </w:r>
      <w:r w:rsidRPr="00522761">
        <w:rPr>
          <w:rFonts w:asciiTheme="minorHAnsi" w:hAnsiTheme="minorHAnsi" w:cstheme="minorHAnsi"/>
          <w:sz w:val="18"/>
          <w:szCs w:val="18"/>
        </w:rPr>
        <w:t xml:space="preserve">: </w:t>
      </w:r>
    </w:p>
    <w:p w14:paraId="7751D4F2"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sz w:val="18"/>
          <w:szCs w:val="18"/>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6B213959" w14:textId="77777777" w:rsidR="00522761" w:rsidRDefault="00522761" w:rsidP="006463D8">
      <w:pPr>
        <w:ind w:left="720"/>
        <w:rPr>
          <w:rFonts w:asciiTheme="minorHAnsi" w:hAnsiTheme="minorHAnsi" w:cstheme="minorHAnsi"/>
          <w:b/>
          <w:sz w:val="18"/>
          <w:szCs w:val="18"/>
          <w:u w:val="single"/>
        </w:rPr>
      </w:pPr>
    </w:p>
    <w:p w14:paraId="1963365C" w14:textId="2C3AE99F"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Indiana Economic Impact</w:t>
      </w:r>
      <w:r w:rsidRPr="00522761">
        <w:rPr>
          <w:rFonts w:asciiTheme="minorHAnsi" w:hAnsiTheme="minorHAnsi" w:cstheme="minorHAnsi"/>
          <w:sz w:val="18"/>
          <w:szCs w:val="18"/>
        </w:rPr>
        <w:t>:</w:t>
      </w:r>
    </w:p>
    <w:p w14:paraId="4978CFCE" w14:textId="1A222D92" w:rsidR="00902A33" w:rsidRPr="007615EE" w:rsidRDefault="006463D8" w:rsidP="00522761">
      <w:pPr>
        <w:ind w:left="720"/>
        <w:rPr>
          <w:rFonts w:asciiTheme="minorHAnsi" w:hAnsiTheme="minorHAnsi" w:cstheme="minorHAnsi"/>
          <w:sz w:val="18"/>
          <w:szCs w:val="18"/>
        </w:rPr>
      </w:pPr>
      <w:r w:rsidRPr="00522761">
        <w:rPr>
          <w:rFonts w:asciiTheme="minorHAnsi" w:hAnsiTheme="minorHAnsi" w:cstheme="minorHAnsi"/>
          <w:sz w:val="18"/>
          <w:szCs w:val="18"/>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DB7D07">
      <w:pPr>
        <w:pStyle w:val="NoSpacing"/>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7ABAD6D8"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_____</w:t>
      </w:r>
      <w:ins w:id="71" w:author="Admin" w:date="2022-02-16T11:50:00Z">
        <w:r w:rsidR="00E80A46">
          <w:rPr>
            <w:rFonts w:asciiTheme="minorHAnsi" w:hAnsiTheme="minorHAnsi" w:cstheme="minorHAnsi"/>
            <w:sz w:val="18"/>
            <w:szCs w:val="18"/>
          </w:rPr>
          <w:t>x</w:t>
        </w:r>
      </w:ins>
      <w:r w:rsidR="00BA23B8">
        <w:rPr>
          <w:rFonts w:asciiTheme="minorHAnsi" w:hAnsiTheme="minorHAnsi" w:cstheme="minorHAnsi"/>
          <w:sz w:val="18"/>
          <w:szCs w:val="18"/>
        </w:rPr>
        <w:t>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6792885D" w14:textId="77777777" w:rsidR="00344AB9" w:rsidRPr="007615EE" w:rsidRDefault="00027743" w:rsidP="00027743">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7B8640FB" w14:textId="4946EAB7" w:rsidR="009F1624" w:rsidRDefault="009F1624" w:rsidP="009F1624">
      <w:pPr>
        <w:pStyle w:val="BodyTextIndent"/>
        <w:widowControl/>
        <w:tabs>
          <w:tab w:val="clear" w:pos="-1440"/>
        </w:tabs>
        <w:spacing w:line="240" w:lineRule="auto"/>
        <w:ind w:left="0" w:firstLine="0"/>
        <w:rPr>
          <w:rFonts w:asciiTheme="minorHAnsi" w:hAnsiTheme="minorHAnsi" w:cstheme="minorHAnsi"/>
          <w:sz w:val="18"/>
          <w:szCs w:val="18"/>
        </w:rPr>
      </w:pPr>
    </w:p>
    <w:p w14:paraId="40A746E5" w14:textId="6C57A5EA" w:rsidR="00DB7D07"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79850355" w14:textId="7EDDC17F" w:rsidR="00DB7D07"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1C551B73" w14:textId="080ADD6D" w:rsidR="00DB7D07"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23DD5F7D" w14:textId="77777777" w:rsidR="00DB7D07" w:rsidRPr="007615EE"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5B5359F6"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Yes ____</w:t>
      </w:r>
      <w:ins w:id="72" w:author="Admin" w:date="2022-02-16T11:50:00Z">
        <w:r w:rsidR="00E80A46">
          <w:rPr>
            <w:rFonts w:asciiTheme="minorHAnsi" w:hAnsiTheme="minorHAnsi" w:cstheme="minorHAnsi"/>
            <w:sz w:val="18"/>
            <w:szCs w:val="18"/>
          </w:rPr>
          <w:t>x</w:t>
        </w:r>
      </w:ins>
      <w:r w:rsidRPr="007615EE">
        <w:rPr>
          <w:rFonts w:asciiTheme="minorHAnsi" w:hAnsiTheme="minorHAnsi" w:cstheme="minorHAnsi"/>
          <w:sz w:val="18"/>
          <w:szCs w:val="18"/>
        </w:rPr>
        <w:t xml:space="preserve">__ </w:t>
      </w:r>
      <w:r w:rsidRPr="007615EE">
        <w:rPr>
          <w:rFonts w:asciiTheme="minorHAnsi" w:hAnsiTheme="minorHAnsi" w:cstheme="minorHAnsi"/>
          <w:sz w:val="18"/>
          <w:szCs w:val="18"/>
        </w:rPr>
        <w:tab/>
        <w:t>No ______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7777777"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27AF1473"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w:t>
      </w:r>
      <w:ins w:id="73" w:author="Admin" w:date="2022-02-16T11:50:00Z">
        <w:r w:rsidR="00E80A46">
          <w:rPr>
            <w:rFonts w:asciiTheme="minorHAnsi" w:hAnsiTheme="minorHAnsi" w:cstheme="minorHAnsi"/>
            <w:sz w:val="18"/>
            <w:szCs w:val="18"/>
          </w:rPr>
          <w:t>x</w:t>
        </w:r>
      </w:ins>
      <w:r>
        <w:rPr>
          <w:rFonts w:asciiTheme="minorHAnsi" w:hAnsiTheme="minorHAnsi" w:cstheme="minorHAnsi"/>
          <w:sz w:val="18"/>
          <w:szCs w:val="18"/>
        </w:rPr>
        <w:t>__</w:t>
      </w:r>
      <w:r w:rsidRPr="007615EE">
        <w:rPr>
          <w:rFonts w:asciiTheme="minorHAnsi" w:hAnsiTheme="minorHAnsi" w:cstheme="minorHAnsi"/>
          <w:sz w:val="18"/>
          <w:szCs w:val="18"/>
        </w:rPr>
        <w:t xml:space="preserve"> (3) </w:t>
      </w:r>
      <w:proofErr w:type="gramStart"/>
      <w:r w:rsidRPr="007615EE">
        <w:rPr>
          <w:rFonts w:asciiTheme="minorHAnsi" w:hAnsiTheme="minorHAnsi" w:cstheme="minorHAnsi"/>
          <w:sz w:val="18"/>
          <w:szCs w:val="18"/>
        </w:rPr>
        <w:t>A</w:t>
      </w:r>
      <w:proofErr w:type="gramEnd"/>
      <w:r w:rsidRPr="007615EE">
        <w:rPr>
          <w:rFonts w:asciiTheme="minorHAnsi" w:hAnsiTheme="minorHAnsi" w:cstheme="minorHAnsi"/>
          <w:sz w:val="18"/>
          <w:szCs w:val="18"/>
        </w:rPr>
        <w:t xml:space="preserve">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02B050B4"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____</w:t>
      </w:r>
      <w:ins w:id="74" w:author="Admin" w:date="2022-02-16T11:50:00Z">
        <w:r w:rsidR="00E80A46">
          <w:rPr>
            <w:rFonts w:asciiTheme="minorHAnsi" w:hAnsiTheme="minorHAnsi" w:cstheme="minorHAnsi"/>
            <w:sz w:val="18"/>
            <w:szCs w:val="18"/>
          </w:rPr>
          <w:t>x</w:t>
        </w:r>
      </w:ins>
      <w:r w:rsidRPr="007615EE">
        <w:rPr>
          <w:rFonts w:asciiTheme="minorHAnsi" w:hAnsiTheme="minorHAnsi" w:cstheme="minorHAnsi"/>
          <w:sz w:val="18"/>
          <w:szCs w:val="18"/>
        </w:rPr>
        <w:t>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4114C376"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__</w:t>
      </w:r>
      <w:ins w:id="75" w:author="Admin" w:date="2022-02-16T11:50:00Z">
        <w:r w:rsidR="00E80A46">
          <w:rPr>
            <w:rFonts w:asciiTheme="minorHAnsi" w:hAnsiTheme="minorHAnsi" w:cstheme="minorHAnsi"/>
            <w:sz w:val="18"/>
            <w:szCs w:val="18"/>
          </w:rPr>
          <w:t>x</w:t>
        </w:r>
      </w:ins>
      <w:r>
        <w:rPr>
          <w:rFonts w:asciiTheme="minorHAnsi" w:hAnsiTheme="minorHAnsi" w:cstheme="minorHAnsi"/>
          <w:sz w:val="18"/>
          <w:szCs w:val="18"/>
        </w:rPr>
        <w:t>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549B56F1"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___</w:t>
      </w:r>
      <w:ins w:id="76" w:author="Admin" w:date="2022-02-16T11:50:00Z">
        <w:r w:rsidR="00E80A46">
          <w:rPr>
            <w:rFonts w:asciiTheme="minorHAnsi" w:hAnsiTheme="minorHAnsi" w:cstheme="minorHAnsi"/>
            <w:sz w:val="18"/>
            <w:szCs w:val="18"/>
          </w:rPr>
          <w:t>x</w:t>
        </w:r>
      </w:ins>
      <w:r w:rsidR="004A3A90">
        <w:rPr>
          <w:rFonts w:asciiTheme="minorHAnsi" w:hAnsiTheme="minorHAnsi" w:cstheme="minorHAnsi"/>
          <w:sz w:val="18"/>
          <w:szCs w:val="18"/>
        </w:rPr>
        <w:t>___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66633A8F"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w:t>
      </w:r>
      <w:ins w:id="77" w:author="Admin" w:date="2022-02-16T11:50:00Z">
        <w:r w:rsidR="00E80A46">
          <w:rPr>
            <w:rFonts w:asciiTheme="minorHAnsi" w:hAnsiTheme="minorHAnsi" w:cstheme="minorHAnsi"/>
            <w:sz w:val="18"/>
            <w:szCs w:val="18"/>
          </w:rPr>
          <w:t>x</w:t>
        </w:r>
      </w:ins>
      <w:r>
        <w:rPr>
          <w:rFonts w:asciiTheme="minorHAnsi" w:hAnsiTheme="minorHAnsi" w:cstheme="minorHAnsi"/>
          <w:sz w:val="18"/>
          <w:szCs w:val="18"/>
        </w:rPr>
        <w:t>____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07CA6615"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w:t>
      </w:r>
      <w:ins w:id="78" w:author="Admin" w:date="2022-02-16T11:50:00Z">
        <w:r w:rsidR="00E80A46">
          <w:rPr>
            <w:rFonts w:asciiTheme="minorHAnsi" w:hAnsiTheme="minorHAnsi" w:cstheme="minorHAnsi"/>
            <w:sz w:val="18"/>
            <w:szCs w:val="18"/>
          </w:rPr>
          <w:t>x</w:t>
        </w:r>
      </w:ins>
      <w:r w:rsidR="004A3A90">
        <w:rPr>
          <w:rFonts w:asciiTheme="minorHAnsi" w:hAnsiTheme="minorHAnsi" w:cstheme="minorHAnsi"/>
          <w:sz w:val="18"/>
          <w:szCs w:val="18"/>
        </w:rPr>
        <w:t>____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4E53EA70" w14:textId="13D85D95" w:rsidR="007D7735" w:rsidRDefault="007D7735">
      <w:pPr>
        <w:widowControl/>
        <w:rPr>
          <w:rFonts w:asciiTheme="minorHAnsi" w:hAnsiTheme="minorHAnsi" w:cstheme="minorHAnsi"/>
          <w:sz w:val="18"/>
          <w:szCs w:val="18"/>
        </w:rPr>
      </w:pPr>
    </w:p>
    <w:p w14:paraId="7559465B" w14:textId="77777777" w:rsidR="00DE4856" w:rsidRDefault="00DE4856">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15E46091"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7373AA" w:rsidRDefault="006261F2" w:rsidP="006261F2">
      <w:pPr>
        <w:rPr>
          <w:rFonts w:asciiTheme="minorHAnsi" w:hAnsiTheme="minorHAnsi" w:cstheme="minorHAnsi"/>
          <w:b/>
          <w:color w:val="0000FF"/>
          <w:sz w:val="18"/>
          <w:szCs w:val="18"/>
        </w:rPr>
      </w:pPr>
    </w:p>
    <w:p w14:paraId="393E581C" w14:textId="2CC15EA7" w:rsidR="008D1B2F" w:rsidRPr="008D1B2F" w:rsidRDefault="008D1B2F" w:rsidP="008D1B2F">
      <w:pPr>
        <w:widowControl/>
        <w:rPr>
          <w:rFonts w:asciiTheme="minorHAnsi" w:hAnsiTheme="minorHAnsi" w:cstheme="minorHAnsi"/>
          <w:sz w:val="18"/>
          <w:szCs w:val="18"/>
        </w:rPr>
      </w:pPr>
      <w:r w:rsidRPr="008D1B2F">
        <w:rPr>
          <w:rFonts w:asciiTheme="minorHAnsi" w:hAnsiTheme="minorHAnsi" w:cstheme="minorHAnsi"/>
          <w:sz w:val="18"/>
          <w:szCs w:val="18"/>
        </w:rPr>
        <w:t xml:space="preserve">Indiana Code 4-13-16.5 and 25 IAC 5 governs the Division of Supplier Diversity program as it relates to the certification, oversight, and responsibilities around the certified Indiana Minority and/or Women Business Enterprises (MWBE).  </w:t>
      </w:r>
      <w:r w:rsidR="0045437A">
        <w:rPr>
          <w:rFonts w:asciiTheme="minorHAnsi" w:hAnsiTheme="minorHAnsi" w:cstheme="minorHAnsi"/>
          <w:sz w:val="18"/>
          <w:szCs w:val="18"/>
        </w:rPr>
        <w:t>There</w:t>
      </w:r>
      <w:r w:rsidRPr="008D1B2F">
        <w:rPr>
          <w:rFonts w:asciiTheme="minorHAnsi" w:hAnsiTheme="minorHAnsi" w:cstheme="minorHAnsi"/>
          <w:sz w:val="18"/>
          <w:szCs w:val="18"/>
        </w:rPr>
        <w:t xml:space="preserve"> is a commitment goal for this solicitation.  The MWBE Subcontractor Commitment Form is to be submitted as a part of the Respondent’s proposal</w:t>
      </w:r>
      <w:r w:rsidRPr="008D1B2F">
        <w:rPr>
          <w:rFonts w:asciiTheme="minorHAnsi" w:hAnsiTheme="minorHAnsi" w:cstheme="minorHAnsi"/>
          <w:color w:val="808080"/>
          <w:sz w:val="18"/>
          <w:szCs w:val="18"/>
        </w:rPr>
        <w:t xml:space="preserve">.  </w:t>
      </w:r>
      <w:r w:rsidR="00B60643">
        <w:rPr>
          <w:rFonts w:asciiTheme="minorHAnsi" w:hAnsiTheme="minorHAnsi" w:cstheme="minorHAnsi"/>
          <w:color w:val="808080"/>
          <w:sz w:val="18"/>
          <w:szCs w:val="18"/>
        </w:rPr>
        <w:t>T</w:t>
      </w:r>
      <w:r w:rsidRPr="008D1B2F">
        <w:rPr>
          <w:rFonts w:asciiTheme="minorHAnsi" w:hAnsiTheme="minorHAnsi" w:cstheme="minorHAnsi"/>
          <w:sz w:val="18"/>
          <w:szCs w:val="18"/>
        </w:rPr>
        <w:t xml:space="preserve">he entity must be on the </w:t>
      </w:r>
      <w:r w:rsidRPr="008D1B2F">
        <w:rPr>
          <w:rFonts w:asciiTheme="minorHAnsi" w:eastAsiaTheme="majorEastAsia" w:hAnsiTheme="minorHAnsi" w:cstheme="minorHAnsi"/>
          <w:sz w:val="18"/>
          <w:szCs w:val="18"/>
        </w:rPr>
        <w:t>State of Indiana Certified M/W/IVOSB list</w:t>
      </w:r>
      <w:r w:rsidRPr="008D1B2F">
        <w:rPr>
          <w:rFonts w:asciiTheme="minorHAnsi" w:hAnsiTheme="minorHAnsi" w:cstheme="minorHAnsi"/>
          <w:sz w:val="18"/>
          <w:szCs w:val="18"/>
        </w:rPr>
        <w:t xml:space="preserve"> at </w:t>
      </w:r>
      <w:hyperlink r:id="rId15" w:history="1">
        <w:r w:rsidRPr="008D1B2F">
          <w:rPr>
            <w:rStyle w:val="Hyperlink"/>
            <w:rFonts w:asciiTheme="minorHAnsi" w:hAnsiTheme="minorHAnsi" w:cstheme="minorHAnsi"/>
            <w:sz w:val="18"/>
            <w:szCs w:val="18"/>
          </w:rPr>
          <w:t>https://www.in.gov/idoa/mwbe</w:t>
        </w:r>
      </w:hyperlink>
      <w:r w:rsidRPr="008D1B2F">
        <w:rPr>
          <w:rFonts w:asciiTheme="minorHAnsi" w:hAnsiTheme="minorHAnsi" w:cstheme="minorHAnsi"/>
          <w:sz w:val="18"/>
          <w:szCs w:val="18"/>
        </w:rPr>
        <w:t>.</w:t>
      </w:r>
    </w:p>
    <w:p w14:paraId="33070165" w14:textId="09845356" w:rsidR="00353646" w:rsidRPr="00353646" w:rsidRDefault="00353646" w:rsidP="006261F2">
      <w:pPr>
        <w:rPr>
          <w:rFonts w:asciiTheme="minorHAnsi" w:hAnsiTheme="minorHAnsi" w:cstheme="minorHAnsi"/>
          <w:color w:val="000000"/>
          <w:sz w:val="18"/>
          <w:szCs w:val="18"/>
        </w:rPr>
      </w:pPr>
    </w:p>
    <w:p w14:paraId="347DC9C8" w14:textId="4B66A4A6" w:rsidR="00353646" w:rsidRPr="00353646" w:rsidRDefault="00353646" w:rsidP="006261F2">
      <w:pPr>
        <w:rPr>
          <w:rFonts w:asciiTheme="minorHAnsi" w:hAnsiTheme="minorHAnsi" w:cstheme="minorHAnsi"/>
          <w:sz w:val="18"/>
          <w:szCs w:val="18"/>
        </w:rPr>
      </w:pPr>
      <w:r w:rsidRPr="00353646">
        <w:rPr>
          <w:rFonts w:asciiTheme="minorHAnsi" w:hAnsiTheme="minorHAnsi" w:cstheme="minorHAnsi"/>
          <w:sz w:val="18"/>
          <w:szCs w:val="18"/>
        </w:rPr>
        <w:t xml:space="preserve">If </w:t>
      </w:r>
      <w:r w:rsidR="00B25E9B">
        <w:rPr>
          <w:rFonts w:asciiTheme="minorHAnsi" w:hAnsiTheme="minorHAnsi" w:cstheme="minorHAnsi"/>
          <w:sz w:val="18"/>
          <w:szCs w:val="18"/>
        </w:rPr>
        <w:t>utilizing</w:t>
      </w:r>
      <w:r w:rsidRPr="00353646">
        <w:rPr>
          <w:rFonts w:asciiTheme="minorHAnsi" w:hAnsiTheme="minorHAnsi" w:cstheme="minorHAnsi"/>
          <w:sz w:val="18"/>
          <w:szCs w:val="18"/>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353646">
        <w:rPr>
          <w:rFonts w:asciiTheme="minorHAnsi" w:hAnsiTheme="minorHAnsi" w:cstheme="minorHAnsi"/>
          <w:color w:val="000000"/>
          <w:sz w:val="18"/>
          <w:szCs w:val="18"/>
        </w:rPr>
        <w:t>The amount entered in “</w:t>
      </w:r>
      <w:r w:rsidRPr="00353646">
        <w:rPr>
          <w:rFonts w:asciiTheme="minorHAnsi" w:hAnsiTheme="minorHAnsi" w:cstheme="minorHAnsi"/>
          <w:b/>
          <w:sz w:val="18"/>
          <w:szCs w:val="18"/>
        </w:rPr>
        <w:t>TOTAL BID AMOUNT</w:t>
      </w:r>
      <w:r w:rsidRPr="00353646">
        <w:rPr>
          <w:rFonts w:asciiTheme="minorHAnsi" w:hAnsiTheme="minorHAnsi" w:cstheme="minorHAnsi"/>
          <w:color w:val="000000"/>
          <w:sz w:val="18"/>
          <w:szCs w:val="18"/>
        </w:rPr>
        <w:t xml:space="preserve">” should match the amount entered in the </w:t>
      </w:r>
      <w:r w:rsidR="001B2A87">
        <w:rPr>
          <w:rFonts w:asciiTheme="minorHAnsi" w:hAnsiTheme="minorHAnsi" w:cstheme="minorHAnsi"/>
          <w:b/>
          <w:bCs/>
          <w:sz w:val="18"/>
          <w:szCs w:val="18"/>
        </w:rPr>
        <w:t>Bid List</w:t>
      </w:r>
      <w:r w:rsidRPr="00353646">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(“Bid List” tab; Cell M65)</w:t>
      </w:r>
      <w:r w:rsidRPr="00353646">
        <w:rPr>
          <w:rFonts w:asciiTheme="minorHAnsi" w:hAnsiTheme="minorHAnsi" w:cstheme="minorHAnsi"/>
          <w:color w:val="000000"/>
          <w:sz w:val="18"/>
          <w:szCs w:val="18"/>
        </w:rPr>
        <w:t xml:space="preserve">.  </w:t>
      </w:r>
      <w:bookmarkStart w:id="79" w:name="_Hlk78938289"/>
      <w:r w:rsidRPr="00353646">
        <w:rPr>
          <w:rFonts w:asciiTheme="minorHAnsi" w:hAnsiTheme="minorHAnsi" w:cstheme="minorHAnsi"/>
          <w:sz w:val="18"/>
          <w:szCs w:val="18"/>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79"/>
    </w:p>
    <w:p w14:paraId="6BF8294C" w14:textId="77777777" w:rsidR="006261F2" w:rsidRPr="00353646" w:rsidRDefault="006261F2" w:rsidP="006261F2">
      <w:pPr>
        <w:rPr>
          <w:rFonts w:asciiTheme="minorHAnsi" w:hAnsiTheme="minorHAnsi" w:cstheme="minorHAnsi"/>
          <w:sz w:val="18"/>
          <w:szCs w:val="18"/>
        </w:rPr>
      </w:pPr>
    </w:p>
    <w:p w14:paraId="7C6C26D4" w14:textId="14261690" w:rsidR="006261F2" w:rsidRPr="00D91778" w:rsidRDefault="006261F2" w:rsidP="006261F2">
      <w:pPr>
        <w:rPr>
          <w:rFonts w:asciiTheme="minorHAnsi" w:hAnsiTheme="minorHAnsi" w:cstheme="minorHAnsi"/>
          <w:sz w:val="18"/>
          <w:szCs w:val="18"/>
        </w:rPr>
      </w:pPr>
      <w:r w:rsidRPr="00353646">
        <w:rPr>
          <w:rFonts w:asciiTheme="minorHAnsi" w:hAnsiTheme="minorHAnsi" w:cstheme="minorHAnsi"/>
          <w:sz w:val="18"/>
          <w:szCs w:val="18"/>
        </w:rPr>
        <w:t>The Department</w:t>
      </w:r>
      <w:r w:rsidRPr="00DE7BF9">
        <w:rPr>
          <w:rFonts w:asciiTheme="minorHAnsi" w:hAnsiTheme="minorHAnsi" w:cstheme="minorHAnsi"/>
          <w:sz w:val="18"/>
          <w:szCs w:val="18"/>
        </w:rPr>
        <w:t xml:space="preserve"> reserves the right to verify all information included on the MWBE Subcontractor</w:t>
      </w:r>
      <w:r w:rsidRPr="007373AA">
        <w:rPr>
          <w:rFonts w:asciiTheme="minorHAnsi" w:hAnsiTheme="minorHAnsi" w:cstheme="minorHAnsi"/>
          <w:sz w:val="18"/>
          <w:szCs w:val="18"/>
        </w:rPr>
        <w:t xml:space="preserve"> Commitment Form.</w:t>
      </w:r>
    </w:p>
    <w:p w14:paraId="5C1A9CE2" w14:textId="77777777" w:rsidR="006261F2" w:rsidRPr="007373AA" w:rsidRDefault="006261F2" w:rsidP="006261F2">
      <w:pPr>
        <w:ind w:left="720"/>
        <w:rPr>
          <w:rFonts w:asciiTheme="minorHAnsi" w:hAnsiTheme="minorHAnsi" w:cstheme="minorHAnsi"/>
          <w:b/>
          <w:sz w:val="18"/>
          <w:szCs w:val="18"/>
        </w:rPr>
      </w:pPr>
    </w:p>
    <w:p w14:paraId="04016C56" w14:textId="77777777" w:rsidR="006261F2" w:rsidRPr="007373AA" w:rsidRDefault="006261F2" w:rsidP="006261F2">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78FCFC1" w14:textId="77777777" w:rsidR="007D7735" w:rsidRPr="007373AA" w:rsidRDefault="007D7735" w:rsidP="007D7735">
      <w:pPr>
        <w:rPr>
          <w:rFonts w:asciiTheme="minorHAnsi" w:hAnsiTheme="minorHAnsi" w:cstheme="minorHAnsi"/>
          <w:sz w:val="18"/>
          <w:szCs w:val="18"/>
        </w:rPr>
      </w:pPr>
    </w:p>
    <w:p w14:paraId="065245DB" w14:textId="6E677310" w:rsidR="006261F2" w:rsidRPr="0073270C"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270C">
        <w:rPr>
          <w:rFonts w:asciiTheme="minorHAnsi" w:hAnsiTheme="minorHAnsi" w:cstheme="minorHAnsi"/>
          <w:sz w:val="18"/>
          <w:szCs w:val="18"/>
        </w:rPr>
        <w:t xml:space="preserve">Must </w:t>
      </w:r>
      <w:r w:rsidR="0073270C" w:rsidRPr="0073270C">
        <w:rPr>
          <w:rFonts w:asciiTheme="minorHAnsi" w:hAnsiTheme="minorHAnsi" w:cstheme="minorHAnsi"/>
          <w:sz w:val="18"/>
          <w:szCs w:val="18"/>
        </w:rPr>
        <w:t xml:space="preserve">be on the </w:t>
      </w:r>
      <w:r w:rsidR="0073270C" w:rsidRPr="0073270C">
        <w:rPr>
          <w:rFonts w:asciiTheme="minorHAnsi" w:eastAsiaTheme="majorEastAsia" w:hAnsiTheme="minorHAnsi" w:cstheme="minorHAnsi"/>
          <w:sz w:val="18"/>
          <w:szCs w:val="18"/>
        </w:rPr>
        <w:t>State of Indiana Certified M/W/IVOSB list</w:t>
      </w:r>
      <w:r w:rsidR="0073270C" w:rsidRPr="0073270C">
        <w:rPr>
          <w:rFonts w:asciiTheme="minorHAnsi" w:hAnsiTheme="minorHAnsi" w:cstheme="minorHAnsi"/>
          <w:sz w:val="18"/>
          <w:szCs w:val="18"/>
        </w:rPr>
        <w:t xml:space="preserve"> at </w:t>
      </w:r>
      <w:hyperlink r:id="rId16" w:history="1">
        <w:r w:rsidR="0073270C" w:rsidRPr="0073270C">
          <w:rPr>
            <w:rStyle w:val="Hyperlink"/>
            <w:rFonts w:asciiTheme="minorHAnsi" w:hAnsiTheme="minorHAnsi" w:cstheme="minorHAnsi"/>
            <w:sz w:val="18"/>
            <w:szCs w:val="18"/>
          </w:rPr>
          <w:t>https://www.in.gov/idoa/mwbe</w:t>
        </w:r>
      </w:hyperlink>
      <w:r w:rsidR="0073270C" w:rsidRPr="0073270C">
        <w:rPr>
          <w:rFonts w:asciiTheme="minorHAnsi" w:hAnsiTheme="minorHAnsi" w:cstheme="minorHAnsi"/>
          <w:sz w:val="18"/>
          <w:szCs w:val="18"/>
        </w:rPr>
        <w:t xml:space="preserve">, </w:t>
      </w:r>
      <w:r w:rsidR="0073270C" w:rsidRPr="0073270C">
        <w:rPr>
          <w:rFonts w:asciiTheme="minorHAnsi" w:hAnsiTheme="minorHAnsi" w:cstheme="minorHAnsi"/>
          <w:b/>
          <w:sz w:val="18"/>
          <w:szCs w:val="18"/>
        </w:rPr>
        <w:t>on or before</w:t>
      </w:r>
      <w:r w:rsidR="0073270C" w:rsidRPr="0073270C">
        <w:rPr>
          <w:rFonts w:asciiTheme="minorHAnsi" w:hAnsiTheme="minorHAnsi" w:cstheme="minorHAnsi"/>
          <w:sz w:val="18"/>
          <w:szCs w:val="18"/>
        </w:rPr>
        <w:t xml:space="preserve"> the proposal due date</w:t>
      </w:r>
    </w:p>
    <w:p w14:paraId="6D86E2FC" w14:textId="6DAD578E" w:rsidR="007D7735" w:rsidRPr="007373AA" w:rsidRDefault="007D7735"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Each firm may only serve as on</w:t>
      </w:r>
      <w:r w:rsidR="007D7735" w:rsidRPr="007373AA">
        <w:rPr>
          <w:rFonts w:asciiTheme="minorHAnsi" w:hAnsiTheme="minorHAnsi" w:cstheme="minorHAnsi"/>
          <w:sz w:val="18"/>
          <w:szCs w:val="18"/>
        </w:rPr>
        <w:t>e</w:t>
      </w:r>
      <w:r w:rsidRPr="007373AA">
        <w:rPr>
          <w:rFonts w:asciiTheme="minorHAnsi" w:hAnsiTheme="minorHAnsi" w:cstheme="minorHAnsi"/>
          <w:sz w:val="18"/>
          <w:szCs w:val="18"/>
        </w:rPr>
        <w:t xml:space="preserve"> classification </w:t>
      </w:r>
      <w:r w:rsidR="00B43737" w:rsidRPr="007373AA">
        <w:rPr>
          <w:rFonts w:asciiTheme="minorHAnsi" w:hAnsiTheme="minorHAnsi" w:cstheme="minorHAnsi"/>
          <w:sz w:val="18"/>
          <w:szCs w:val="18"/>
        </w:rPr>
        <w:t>– MBE</w:t>
      </w:r>
      <w:r w:rsidR="007D7735" w:rsidRPr="007373AA">
        <w:rPr>
          <w:rFonts w:asciiTheme="minorHAnsi" w:hAnsiTheme="minorHAnsi" w:cstheme="minorHAnsi"/>
          <w:sz w:val="18"/>
          <w:szCs w:val="18"/>
        </w:rPr>
        <w:t>, WBE, or IVOSB</w:t>
      </w:r>
    </w:p>
    <w:p w14:paraId="69AB16C7" w14:textId="1F55E900" w:rsidR="006261F2" w:rsidRPr="00E21E57"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A </w:t>
      </w:r>
      <w:r w:rsidR="007D7735" w:rsidRPr="007373AA">
        <w:rPr>
          <w:rFonts w:asciiTheme="minorHAnsi" w:hAnsiTheme="minorHAnsi" w:cstheme="minorHAnsi"/>
          <w:sz w:val="18"/>
          <w:szCs w:val="18"/>
        </w:rPr>
        <w:t xml:space="preserve">Prime Contractor who is an MBE or WBE must meet subcontractor goals by using other listed certified firms.  Certified Prime Contractors cannot count their own workforce or companies to meet this </w:t>
      </w:r>
      <w:r w:rsidR="007D7735" w:rsidRPr="00E21E57">
        <w:rPr>
          <w:rFonts w:asciiTheme="minorHAnsi" w:hAnsiTheme="minorHAnsi" w:cstheme="minorHAnsi"/>
          <w:sz w:val="18"/>
          <w:szCs w:val="18"/>
        </w:rPr>
        <w:t>requirement</w:t>
      </w:r>
      <w:r w:rsidRPr="00E21E57">
        <w:rPr>
          <w:rFonts w:asciiTheme="minorHAnsi" w:hAnsiTheme="minorHAnsi" w:cstheme="minorHAnsi"/>
          <w:sz w:val="18"/>
          <w:szCs w:val="18"/>
        </w:rPr>
        <w:t>.</w:t>
      </w:r>
      <w:r w:rsidR="00FD419F" w:rsidRPr="00E21E57">
        <w:rPr>
          <w:rFonts w:asciiTheme="minorHAnsi" w:hAnsiTheme="minorHAnsi" w:cstheme="minorHAnsi"/>
          <w:sz w:val="18"/>
          <w:szCs w:val="18"/>
        </w:rPr>
        <w:t xml:space="preserve">  </w:t>
      </w:r>
      <w:r w:rsidR="00E21E57" w:rsidRPr="00E21E57">
        <w:rPr>
          <w:rFonts w:asciiTheme="minorHAnsi" w:hAnsiTheme="minorHAnsi" w:cstheme="minorHAnsi"/>
          <w:sz w:val="18"/>
          <w:szCs w:val="18"/>
        </w:rPr>
        <w:t xml:space="preserve">(See </w:t>
      </w:r>
      <w:r w:rsidR="00FD419F" w:rsidRPr="00E21E57">
        <w:rPr>
          <w:rFonts w:asciiTheme="minorHAnsi" w:hAnsiTheme="minorHAnsi" w:cstheme="minorHAnsi"/>
          <w:sz w:val="18"/>
          <w:szCs w:val="18"/>
        </w:rPr>
        <w:t xml:space="preserve">25 IAC 5-6-2(d))  </w:t>
      </w:r>
    </w:p>
    <w:p w14:paraId="6395BCA3" w14:textId="1FE3EBA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b/>
          <w:bCs/>
          <w:sz w:val="18"/>
          <w:szCs w:val="18"/>
        </w:rPr>
      </w:pPr>
      <w:r w:rsidRPr="007373AA">
        <w:rPr>
          <w:rFonts w:asciiTheme="minorHAnsi" w:hAnsiTheme="minorHAnsi" w:cstheme="minorHAnsi"/>
          <w:b/>
          <w:bCs/>
          <w:sz w:val="18"/>
          <w:szCs w:val="18"/>
        </w:rPr>
        <w:t xml:space="preserve">Must </w:t>
      </w:r>
      <w:r w:rsidR="007D7735" w:rsidRPr="007373AA">
        <w:rPr>
          <w:rFonts w:asciiTheme="minorHAnsi" w:hAnsiTheme="minorHAnsi" w:cstheme="minorHAnsi"/>
          <w:b/>
          <w:bCs/>
          <w:sz w:val="18"/>
          <w:szCs w:val="18"/>
        </w:rPr>
        <w:t>serve a Valuable Scope Contribution (VSC).  The firm must serve a value-added purpose on the engagement, as confirmed by the State</w:t>
      </w:r>
      <w:r w:rsidRPr="007373AA">
        <w:rPr>
          <w:rFonts w:asciiTheme="minorHAnsi" w:hAnsiTheme="minorHAnsi" w:cstheme="minorHAnsi"/>
          <w:b/>
          <w:bCs/>
          <w:sz w:val="18"/>
          <w:szCs w:val="18"/>
        </w:rPr>
        <w:t>.</w:t>
      </w:r>
    </w:p>
    <w:p w14:paraId="0272AC16" w14:textId="2E5F92C4"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Must </w:t>
      </w:r>
      <w:r w:rsidR="007D7735" w:rsidRPr="007373AA">
        <w:rPr>
          <w:rFonts w:asciiTheme="minorHAnsi" w:hAnsiTheme="minorHAnsi" w:cstheme="minorHAnsi"/>
          <w:sz w:val="18"/>
          <w:szCs w:val="18"/>
        </w:rPr>
        <w:t>provide goods or service only in the industry area for which it is certified</w:t>
      </w:r>
    </w:p>
    <w:p w14:paraId="04406691"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Must be used to provide the goods or services specific to the contract</w:t>
      </w:r>
    </w:p>
    <w:p w14:paraId="35AB805A"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16258B64" w14:textId="01FDDA10" w:rsidR="006261F2" w:rsidRPr="00B24D6D" w:rsidRDefault="00E348CB" w:rsidP="006261F2">
      <w:pPr>
        <w:rPr>
          <w:rFonts w:asciiTheme="minorHAnsi" w:hAnsiTheme="minorHAnsi" w:cstheme="minorHAnsi"/>
          <w:sz w:val="18"/>
          <w:szCs w:val="18"/>
        </w:rPr>
      </w:pPr>
      <w:r w:rsidRPr="00155FA8">
        <w:rPr>
          <w:rFonts w:asciiTheme="minorHAnsi" w:hAnsiTheme="minorHAnsi" w:cstheme="minorHAnsi"/>
          <w:sz w:val="18"/>
          <w:szCs w:val="18"/>
        </w:rPr>
        <w:t xml:space="preserve">A signed letter(s), on company letterhead, from the MBE and/or WBE must accompany the MWBE Subcontractor Commitment Form. </w:t>
      </w:r>
      <w:r w:rsidR="00AC2E64">
        <w:rPr>
          <w:rFonts w:asciiTheme="minorHAnsi" w:hAnsiTheme="minorHAnsi" w:cstheme="minorHAnsi"/>
          <w:sz w:val="18"/>
          <w:szCs w:val="18"/>
        </w:rPr>
        <w:t xml:space="preserve"> </w:t>
      </w:r>
      <w:r w:rsidRPr="00155FA8">
        <w:rPr>
          <w:rFonts w:asciiTheme="minorHAnsi" w:hAnsiTheme="minorHAnsi" w:cstheme="minorHAnsi"/>
          <w:sz w:val="18"/>
          <w:szCs w:val="18"/>
        </w:rPr>
        <w:t xml:space="preserve">Each letter shall state and will serve as acknowledgement from the MBE and/or WBE of its subcontract amount, a description of products and/or services to be provided on this project, and approximate date the subcontractor will </w:t>
      </w:r>
      <w:r w:rsidRPr="00B24D6D">
        <w:rPr>
          <w:rFonts w:asciiTheme="minorHAnsi" w:hAnsiTheme="minorHAnsi" w:cstheme="minorHAnsi"/>
          <w:sz w:val="18"/>
          <w:szCs w:val="18"/>
        </w:rPr>
        <w:t>perform work on this contract.  The MBE and/or WBE subcontractor amount and subcontractor percentage is only based on the initial term of the contract.</w:t>
      </w:r>
      <w:r w:rsidR="00B24D6D">
        <w:rPr>
          <w:rFonts w:asciiTheme="minorHAnsi" w:hAnsiTheme="minorHAnsi" w:cstheme="minorHAnsi"/>
          <w:sz w:val="18"/>
          <w:szCs w:val="18"/>
        </w:rPr>
        <w:t xml:space="preserve"> </w:t>
      </w:r>
      <w:r w:rsidRPr="00B24D6D">
        <w:rPr>
          <w:rFonts w:asciiTheme="minorHAnsi" w:hAnsiTheme="minorHAnsi" w:cstheme="minorHAnsi"/>
          <w:sz w:val="18"/>
          <w:szCs w:val="18"/>
        </w:rPr>
        <w:t xml:space="preserve"> </w:t>
      </w:r>
      <w:r w:rsidR="00B24D6D" w:rsidRPr="00B24D6D">
        <w:rPr>
          <w:rFonts w:asciiTheme="minorHAnsi" w:hAnsiTheme="minorHAnsi" w:cstheme="minorHAnsi"/>
          <w:sz w:val="18"/>
          <w:szCs w:val="18"/>
        </w:rPr>
        <w:t>However, the subcontractor commitment shall apply to the life of the contract including any time after the initial term.</w:t>
      </w:r>
    </w:p>
    <w:p w14:paraId="64949E00" w14:textId="347E61EF" w:rsidR="002F6590" w:rsidRPr="002F6590" w:rsidRDefault="002F6590" w:rsidP="006356AF">
      <w:pPr>
        <w:widowControl/>
        <w:rPr>
          <w:rFonts w:asciiTheme="minorHAnsi" w:hAnsiTheme="minorHAnsi" w:cstheme="minorHAnsi"/>
          <w:sz w:val="18"/>
          <w:szCs w:val="18"/>
        </w:rPr>
      </w:pPr>
    </w:p>
    <w:p w14:paraId="6F7FD1EE" w14:textId="604FB1F8" w:rsidR="002F6590" w:rsidRPr="002F6590" w:rsidRDefault="002F6590" w:rsidP="006356AF">
      <w:pPr>
        <w:widowControl/>
        <w:rPr>
          <w:rFonts w:asciiTheme="minorHAnsi" w:hAnsiTheme="minorHAnsi" w:cstheme="minorHAnsi"/>
          <w:sz w:val="18"/>
          <w:szCs w:val="18"/>
        </w:rPr>
      </w:pPr>
      <w:r w:rsidRPr="002F6590">
        <w:rPr>
          <w:rFonts w:asciiTheme="minorHAnsi" w:hAnsiTheme="minorHAnsi" w:cstheme="minorHAnsi"/>
          <w:sz w:val="18"/>
          <w:szCs w:val="18"/>
        </w:rPr>
        <w:t xml:space="preserve">By submission of the proposal, the Respondent acknowledges and agrees to be bound by the </w:t>
      </w:r>
      <w:bookmarkStart w:id="80" w:name="_Hlk79230552"/>
      <w:r w:rsidRPr="002F6590">
        <w:rPr>
          <w:rFonts w:asciiTheme="minorHAnsi" w:hAnsiTheme="minorHAnsi" w:cstheme="minorHAnsi"/>
          <w:sz w:val="18"/>
          <w:szCs w:val="18"/>
        </w:rPr>
        <w:t>rules and requirements of the State’s Division of Supplier Diversity.</w:t>
      </w:r>
      <w:r>
        <w:rPr>
          <w:rFonts w:asciiTheme="minorHAnsi" w:hAnsiTheme="minorHAnsi" w:cstheme="minorHAnsi"/>
          <w:sz w:val="18"/>
          <w:szCs w:val="18"/>
        </w:rPr>
        <w:t xml:space="preserve"> </w:t>
      </w:r>
      <w:r w:rsidRPr="002F6590">
        <w:rPr>
          <w:rFonts w:asciiTheme="minorHAnsi" w:hAnsiTheme="minorHAnsi" w:cstheme="minorHAnsi"/>
          <w:sz w:val="18"/>
          <w:szCs w:val="18"/>
        </w:rPr>
        <w:t xml:space="preserve"> </w:t>
      </w:r>
      <w:bookmarkEnd w:id="80"/>
      <w:r w:rsidRPr="002F6590">
        <w:rPr>
          <w:rFonts w:asciiTheme="minorHAnsi" w:hAnsiTheme="minorHAnsi" w:cstheme="minorHAnsi"/>
          <w:sz w:val="18"/>
          <w:szCs w:val="18"/>
        </w:rPr>
        <w:t xml:space="preserve">Questions about those rules and requirements should be directed to: </w:t>
      </w:r>
      <w:bookmarkStart w:id="81" w:name="_Hlk79230582"/>
      <w:r>
        <w:rPr>
          <w:rFonts w:asciiTheme="minorHAnsi" w:hAnsiTheme="minorHAnsi" w:cstheme="minorHAnsi"/>
          <w:sz w:val="18"/>
          <w:szCs w:val="18"/>
        </w:rPr>
        <w:t xml:space="preserve"> </w:t>
      </w:r>
      <w:r w:rsidRPr="002F6590">
        <w:rPr>
          <w:rFonts w:asciiTheme="minorHAnsi" w:hAnsiTheme="minorHAnsi" w:cstheme="minorHAnsi"/>
          <w:sz w:val="18"/>
          <w:szCs w:val="18"/>
        </w:rPr>
        <w:t xml:space="preserve">Division of Supplier Diversity </w:t>
      </w:r>
      <w:bookmarkEnd w:id="81"/>
      <w:r w:rsidRPr="002F6590">
        <w:rPr>
          <w:rFonts w:asciiTheme="minorHAnsi" w:hAnsiTheme="minorHAnsi" w:cstheme="minorHAnsi"/>
          <w:sz w:val="18"/>
          <w:szCs w:val="18"/>
        </w:rPr>
        <w:t xml:space="preserve">at (317) 232-3061 or the Supplier Diversity website </w:t>
      </w:r>
      <w:bookmarkStart w:id="82" w:name="_Hlk82952148"/>
      <w:r w:rsidRPr="002F6590">
        <w:rPr>
          <w:rFonts w:asciiTheme="minorHAnsi" w:hAnsiTheme="minorHAnsi" w:cstheme="minorHAnsi"/>
          <w:sz w:val="18"/>
          <w:szCs w:val="18"/>
        </w:rPr>
        <w:t xml:space="preserve">at </w:t>
      </w:r>
      <w:hyperlink r:id="rId17" w:history="1">
        <w:r w:rsidRPr="002F6590">
          <w:rPr>
            <w:rStyle w:val="Hyperlink"/>
            <w:rFonts w:asciiTheme="minorHAnsi" w:hAnsiTheme="minorHAnsi" w:cstheme="minorHAnsi"/>
            <w:sz w:val="18"/>
            <w:szCs w:val="18"/>
          </w:rPr>
          <w:t>https://www.in.gov/idoa/mwbe</w:t>
        </w:r>
      </w:hyperlink>
      <w:r w:rsidRPr="002F6590">
        <w:rPr>
          <w:rFonts w:asciiTheme="minorHAnsi" w:hAnsiTheme="minorHAnsi" w:cstheme="minorHAnsi"/>
          <w:sz w:val="18"/>
          <w:szCs w:val="18"/>
        </w:rPr>
        <w:t>.</w:t>
      </w:r>
      <w:bookmarkEnd w:id="82"/>
    </w:p>
    <w:p w14:paraId="02658D26" w14:textId="77777777" w:rsidR="00155FA8" w:rsidRPr="00595B8F" w:rsidRDefault="00155FA8" w:rsidP="00155FA8">
      <w:pPr>
        <w:widowControl/>
        <w:rPr>
          <w:rFonts w:ascii="Times New Roman" w:hAnsi="Times New Roman"/>
          <w:szCs w:val="24"/>
        </w:rPr>
      </w:pPr>
    </w:p>
    <w:p w14:paraId="0CE4A22E" w14:textId="77777777" w:rsidR="00155FA8" w:rsidRPr="006356AF" w:rsidRDefault="00155FA8" w:rsidP="00155FA8">
      <w:pPr>
        <w:jc w:val="center"/>
        <w:rPr>
          <w:rFonts w:asciiTheme="minorHAnsi" w:hAnsiTheme="minorHAnsi" w:cstheme="minorHAnsi"/>
          <w:b/>
          <w:caps/>
          <w:sz w:val="20"/>
        </w:rPr>
      </w:pPr>
      <w:r w:rsidRPr="006356AF">
        <w:rPr>
          <w:rFonts w:asciiTheme="minorHAnsi" w:hAnsiTheme="minorHAnsi" w:cstheme="minorHAnsi"/>
          <w:b/>
          <w:caps/>
          <w:sz w:val="20"/>
        </w:rPr>
        <w:t>Minority &amp; Women’s Business ComPLIANCE (MWBE)</w:t>
      </w:r>
    </w:p>
    <w:p w14:paraId="3A2E7B1B" w14:textId="77777777" w:rsidR="00155FA8" w:rsidRPr="006356AF" w:rsidRDefault="00155FA8" w:rsidP="00155FA8">
      <w:pPr>
        <w:rPr>
          <w:rFonts w:asciiTheme="minorHAnsi" w:hAnsiTheme="minorHAnsi" w:cstheme="minorHAnsi"/>
          <w:caps/>
          <w:sz w:val="18"/>
          <w:szCs w:val="18"/>
        </w:rPr>
      </w:pPr>
    </w:p>
    <w:p w14:paraId="64CC108D" w14:textId="2853DC60" w:rsidR="0061100A" w:rsidRPr="0061100A" w:rsidRDefault="0061100A" w:rsidP="00155FA8">
      <w:pPr>
        <w:rPr>
          <w:rFonts w:asciiTheme="minorHAnsi" w:hAnsiTheme="minorHAnsi" w:cstheme="minorHAnsi"/>
          <w:sz w:val="18"/>
          <w:szCs w:val="18"/>
        </w:rPr>
      </w:pPr>
      <w:r w:rsidRPr="0061100A">
        <w:rPr>
          <w:rFonts w:asciiTheme="minorHAnsi" w:hAnsiTheme="minorHAnsi"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61100A">
        <w:rPr>
          <w:rStyle w:val="Hyperlink"/>
          <w:rFonts w:asciiTheme="minorHAnsi" w:hAnsiTheme="minorHAnsi" w:cstheme="minorHAnsi"/>
          <w:color w:val="000000" w:themeColor="text1"/>
          <w:sz w:val="18"/>
          <w:szCs w:val="18"/>
        </w:rPr>
        <w:t xml:space="preserve">IDOA Pay Audit System webpage </w:t>
      </w:r>
      <w:bookmarkStart w:id="83" w:name="_Hlk82952278"/>
      <w:r w:rsidRPr="0061100A">
        <w:rPr>
          <w:rStyle w:val="Hyperlink"/>
          <w:rFonts w:asciiTheme="minorHAnsi" w:hAnsiTheme="minorHAnsi" w:cstheme="minorHAnsi"/>
          <w:color w:val="000000" w:themeColor="text1"/>
          <w:sz w:val="18"/>
          <w:szCs w:val="18"/>
        </w:rPr>
        <w:t xml:space="preserve">at </w:t>
      </w:r>
      <w:hyperlink r:id="rId18" w:history="1">
        <w:r w:rsidRPr="0061100A">
          <w:rPr>
            <w:rStyle w:val="Hyperlink"/>
            <w:rFonts w:asciiTheme="minorHAnsi" w:hAnsiTheme="minorHAnsi" w:cstheme="minorHAnsi"/>
            <w:sz w:val="18"/>
            <w:szCs w:val="18"/>
          </w:rPr>
          <w:t>www.in.gov/idoa/mwbe/payaudit.htm</w:t>
        </w:r>
      </w:hyperlink>
      <w:bookmarkEnd w:id="83"/>
      <w:r w:rsidRPr="0061100A">
        <w:rPr>
          <w:rFonts w:asciiTheme="minorHAnsi" w:hAnsiTheme="minorHAnsi" w:cstheme="minorHAnsi"/>
          <w:sz w:val="18"/>
          <w:szCs w:val="18"/>
        </w:rPr>
        <w:t>.</w:t>
      </w:r>
    </w:p>
    <w:p w14:paraId="3696F9D6" w14:textId="77777777" w:rsidR="00155FA8" w:rsidRPr="0061100A" w:rsidRDefault="00155FA8" w:rsidP="00155FA8">
      <w:pPr>
        <w:widowControl/>
        <w:rPr>
          <w:rFonts w:asciiTheme="minorHAnsi" w:hAnsiTheme="minorHAnsi" w:cstheme="minorHAnsi"/>
          <w:sz w:val="18"/>
          <w:szCs w:val="18"/>
        </w:rPr>
      </w:pPr>
    </w:p>
    <w:p w14:paraId="3FE752B6" w14:textId="760C020E" w:rsidR="00406A54" w:rsidRPr="00406A54" w:rsidRDefault="00406A54" w:rsidP="00155FA8">
      <w:pPr>
        <w:widowControl/>
        <w:rPr>
          <w:rFonts w:asciiTheme="minorHAnsi" w:hAnsiTheme="minorHAnsi" w:cstheme="minorHAnsi"/>
          <w:sz w:val="18"/>
          <w:szCs w:val="18"/>
        </w:rPr>
      </w:pPr>
      <w:r w:rsidRPr="00406A54">
        <w:rPr>
          <w:rFonts w:asciiTheme="minorHAnsi" w:hAnsiTheme="minorHAnsi" w:cstheme="minorHAnsi"/>
          <w:sz w:val="18"/>
          <w:szCs w:val="18"/>
        </w:rPr>
        <w:t>Further, a copy of each subcontractor agreement must be submitted to IDOA’s Division of Supplier Diversity within thirty (30) days of the effective date of this contract. </w:t>
      </w:r>
      <w:r w:rsidR="004A004B">
        <w:rPr>
          <w:rFonts w:asciiTheme="minorHAnsi" w:hAnsiTheme="minorHAnsi" w:cstheme="minorHAnsi"/>
          <w:sz w:val="18"/>
          <w:szCs w:val="18"/>
        </w:rPr>
        <w:t xml:space="preserve"> </w:t>
      </w:r>
      <w:r w:rsidRPr="00406A54">
        <w:rPr>
          <w:rFonts w:asciiTheme="minorHAnsi" w:hAnsiTheme="minorHAnsi" w:cstheme="minorHAnsi"/>
          <w:sz w:val="18"/>
          <w:szCs w:val="18"/>
        </w:rPr>
        <w:t>The contracts may be uploaded into Pay Audit</w:t>
      </w:r>
      <w:r w:rsidRPr="00406A54">
        <w:rPr>
          <w:rFonts w:asciiTheme="minorHAnsi" w:hAnsiTheme="minorHAnsi" w:cstheme="minorHAnsi"/>
          <w:bCs/>
          <w:sz w:val="18"/>
          <w:szCs w:val="18"/>
        </w:rPr>
        <w:t>,</w:t>
      </w:r>
      <w:r w:rsidRPr="00406A54">
        <w:rPr>
          <w:rFonts w:asciiTheme="minorHAnsi" w:hAnsiTheme="minorHAnsi" w:cstheme="minorHAnsi"/>
          <w:sz w:val="18"/>
          <w:szCs w:val="18"/>
        </w:rPr>
        <w:t xml:space="preserve"> emailed to </w:t>
      </w:r>
      <w:hyperlink r:id="rId19" w:history="1">
        <w:r w:rsidRPr="00406A54">
          <w:rPr>
            <w:rStyle w:val="Hyperlink"/>
            <w:rFonts w:asciiTheme="minorHAnsi" w:hAnsiTheme="minorHAnsi" w:cstheme="minorHAnsi"/>
            <w:sz w:val="18"/>
            <w:szCs w:val="18"/>
          </w:rPr>
          <w:t>MWBECompliance@idoa.IN.gov</w:t>
        </w:r>
      </w:hyperlink>
      <w:r w:rsidRPr="00406A54">
        <w:rPr>
          <w:rFonts w:asciiTheme="minorHAnsi" w:hAnsiTheme="minorHAnsi"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3DB53150" w14:textId="77777777" w:rsidR="00155FA8" w:rsidRPr="006356AF" w:rsidRDefault="00155FA8" w:rsidP="00155FA8">
      <w:pPr>
        <w:widowControl/>
        <w:rPr>
          <w:rFonts w:asciiTheme="minorHAnsi" w:hAnsiTheme="minorHAnsi" w:cstheme="minorHAnsi"/>
          <w:sz w:val="18"/>
          <w:szCs w:val="18"/>
        </w:rPr>
      </w:pPr>
    </w:p>
    <w:p w14:paraId="6B319297" w14:textId="77777777" w:rsidR="00155FA8" w:rsidRPr="006356AF" w:rsidRDefault="00155FA8" w:rsidP="00155FA8">
      <w:pPr>
        <w:widowControl/>
        <w:rPr>
          <w:rFonts w:asciiTheme="minorHAnsi" w:hAnsiTheme="minorHAnsi" w:cstheme="minorHAnsi"/>
          <w:sz w:val="18"/>
          <w:szCs w:val="18"/>
        </w:rPr>
      </w:pPr>
      <w:r w:rsidRPr="006356AF">
        <w:rPr>
          <w:rFonts w:asciiTheme="minorHAnsi" w:hAnsiTheme="minorHAnsi" w:cstheme="minorHAnsi"/>
          <w:color w:val="000000"/>
          <w:sz w:val="18"/>
          <w:szCs w:val="18"/>
        </w:rPr>
        <w:t xml:space="preserve">Any changes to this information during the term of the contract must be approved by MWBE Compliance at </w:t>
      </w:r>
      <w:hyperlink r:id="rId20" w:history="1">
        <w:r w:rsidRPr="006356AF">
          <w:rPr>
            <w:rStyle w:val="Hyperlink"/>
            <w:rFonts w:asciiTheme="minorHAnsi" w:hAnsiTheme="minorHAnsi" w:cstheme="minorHAnsi"/>
            <w:sz w:val="18"/>
            <w:szCs w:val="18"/>
          </w:rPr>
          <w:t>MWBECompliance@idoa.IN.gov</w:t>
        </w:r>
      </w:hyperlink>
      <w:r w:rsidRPr="006356AF">
        <w:rPr>
          <w:rFonts w:asciiTheme="minorHAnsi" w:hAnsiTheme="minorHAnsi" w:cstheme="minorHAnsi"/>
          <w:sz w:val="18"/>
          <w:szCs w:val="18"/>
        </w:rPr>
        <w:t>.</w:t>
      </w:r>
    </w:p>
    <w:p w14:paraId="0296DCA7" w14:textId="77777777" w:rsidR="00155FA8" w:rsidRPr="00E537D3" w:rsidRDefault="00155FA8" w:rsidP="006261F2">
      <w:pPr>
        <w:rPr>
          <w:rFonts w:asciiTheme="minorHAnsi" w:hAnsiTheme="minorHAnsi" w:cstheme="minorHAnsi"/>
          <w:sz w:val="18"/>
          <w:szCs w:val="18"/>
        </w:rPr>
      </w:pP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6"/>
      </w:tblGrid>
      <w:tr w:rsidR="006261F2" w:rsidRPr="00E537D3" w14:paraId="4F5BEDCC" w14:textId="77777777" w:rsidTr="00DB7D07">
        <w:tc>
          <w:tcPr>
            <w:tcW w:w="11016" w:type="dxa"/>
            <w:tcBorders>
              <w:bottom w:val="single" w:sz="4" w:space="0" w:color="auto"/>
            </w:tcBorders>
          </w:tcPr>
          <w:p w14:paraId="25BC9990" w14:textId="771A83A5" w:rsidR="006261F2" w:rsidRPr="00D62D81" w:rsidRDefault="00A00DB4" w:rsidP="00F346DD">
            <w:pPr>
              <w:rPr>
                <w:rFonts w:asciiTheme="minorHAnsi" w:hAnsiTheme="minorHAnsi" w:cstheme="minorHAnsi"/>
                <w:b/>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r w:rsidR="0004686F">
              <w:rPr>
                <w:rFonts w:asciiTheme="minorHAnsi" w:hAnsiTheme="minorHAnsi" w:cstheme="minorHAnsi"/>
                <w:sz w:val="18"/>
                <w:szCs w:val="18"/>
              </w:rPr>
              <w:t>235-22-70328</w:t>
            </w:r>
          </w:p>
        </w:tc>
      </w:tr>
      <w:tr w:rsidR="006261F2" w:rsidRPr="00E537D3" w14:paraId="6C1BEEA7" w14:textId="77777777" w:rsidTr="00DB7D07">
        <w:tc>
          <w:tcPr>
            <w:tcW w:w="11016" w:type="dxa"/>
            <w:tcBorders>
              <w:top w:val="single" w:sz="4" w:space="0" w:color="auto"/>
            </w:tcBorders>
          </w:tcPr>
          <w:p w14:paraId="14BE85B3" w14:textId="77777777" w:rsidR="006261F2" w:rsidRPr="00D62D81" w:rsidRDefault="006261F2" w:rsidP="006261F2">
            <w:pPr>
              <w:rPr>
                <w:rFonts w:asciiTheme="minorHAnsi" w:hAnsiTheme="minorHAnsi" w:cstheme="minorHAnsi"/>
                <w:b/>
                <w:sz w:val="18"/>
                <w:szCs w:val="18"/>
              </w:rPr>
            </w:pPr>
          </w:p>
        </w:tc>
      </w:tr>
      <w:tr w:rsidR="006261F2" w:rsidRPr="00E537D3" w14:paraId="2F07CE73" w14:textId="77777777" w:rsidTr="00DB7D07">
        <w:tc>
          <w:tcPr>
            <w:tcW w:w="11016" w:type="dxa"/>
            <w:tcBorders>
              <w:bottom w:val="single" w:sz="4" w:space="0" w:color="auto"/>
            </w:tcBorders>
          </w:tcPr>
          <w:p w14:paraId="069F7994" w14:textId="77777777" w:rsidR="006261F2" w:rsidRPr="00E537D3" w:rsidRDefault="006261F2" w:rsidP="008D3181">
            <w:pPr>
              <w:rPr>
                <w:rFonts w:asciiTheme="minorHAnsi" w:hAnsiTheme="minorHAnsi" w:cstheme="minorHAnsi"/>
                <w:color w:val="FF0000"/>
                <w:sz w:val="18"/>
                <w:szCs w:val="18"/>
              </w:rPr>
            </w:pPr>
            <w:r w:rsidRPr="00E537D3">
              <w:rPr>
                <w:rFonts w:asciiTheme="minorHAnsi" w:hAnsiTheme="minorHAnsi" w:cstheme="minorHAnsi"/>
                <w:b/>
                <w:sz w:val="18"/>
                <w:szCs w:val="18"/>
              </w:rPr>
              <w:t>DUE DATE:</w:t>
            </w:r>
            <w:r w:rsidR="00A10881" w:rsidRPr="00E537D3">
              <w:rPr>
                <w:rFonts w:asciiTheme="minorHAnsi" w:hAnsiTheme="minorHAnsi" w:cstheme="minorHAnsi"/>
                <w:b/>
                <w:sz w:val="18"/>
                <w:szCs w:val="18"/>
              </w:rPr>
              <w:t xml:space="preserve">  </w:t>
            </w:r>
          </w:p>
        </w:tc>
      </w:tr>
      <w:tr w:rsidR="006261F2" w:rsidRPr="00E537D3" w14:paraId="4DCE84ED" w14:textId="77777777" w:rsidTr="00DB7D07">
        <w:tc>
          <w:tcPr>
            <w:tcW w:w="11016"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DB7D07">
        <w:tc>
          <w:tcPr>
            <w:tcW w:w="11016" w:type="dxa"/>
            <w:tcBorders>
              <w:bottom w:val="single" w:sz="4" w:space="0" w:color="auto"/>
            </w:tcBorders>
          </w:tcPr>
          <w:p w14:paraId="06CE45BA" w14:textId="2200DA2F"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p>
        </w:tc>
      </w:tr>
    </w:tbl>
    <w:p w14:paraId="1B8BA623" w14:textId="77777777" w:rsidR="006261F2" w:rsidRPr="00E537D3" w:rsidRDefault="006261F2" w:rsidP="00DB7D07">
      <w:pPr>
        <w:ind w:right="720"/>
        <w:jc w:val="center"/>
        <w:rPr>
          <w:rFonts w:asciiTheme="minorHAnsi" w:hAnsiTheme="minorHAnsi" w:cstheme="minorHAnsi"/>
          <w:sz w:val="18"/>
          <w:szCs w:val="18"/>
        </w:rPr>
      </w:pPr>
    </w:p>
    <w:p w14:paraId="5771443C" w14:textId="77777777" w:rsidR="006261F2" w:rsidRPr="00E537D3" w:rsidRDefault="006261F2" w:rsidP="00DB7D07">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360"/>
        <w:gridCol w:w="2694"/>
        <w:gridCol w:w="2694"/>
      </w:tblGrid>
      <w:tr w:rsidR="006261F2" w:rsidRPr="00E537D3" w14:paraId="312ADBA1" w14:textId="77777777" w:rsidTr="00DB7D07">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DB7D07">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DB7D07">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DB7D07">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DB7D07">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DB7D07">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DB7D07">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DB7D07">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DB7D07">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DB7D07">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360"/>
        <w:gridCol w:w="2694"/>
        <w:gridCol w:w="2694"/>
      </w:tblGrid>
      <w:tr w:rsidR="006261F2" w:rsidRPr="00E537D3" w14:paraId="0810D0AA" w14:textId="77777777" w:rsidTr="00DB7D07">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DB7D07">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DB7D07">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DB7D07">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DB7D07">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DB7D07">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DB7D07">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DB7D07">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DB7D07">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DB7D07">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130"/>
        <w:gridCol w:w="450"/>
        <w:gridCol w:w="5328"/>
      </w:tblGrid>
      <w:tr w:rsidR="006261F2" w:rsidRPr="00E537D3" w14:paraId="2F1B0ECE" w14:textId="77777777" w:rsidTr="00DB7D0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rsidTr="00DB7D0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rsidTr="00DB7D0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rsidTr="00DB7D0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rsidTr="00DB7D0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rsidTr="00DB7D0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rsidTr="00DB7D0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DB7D07">
      <w:pPr>
        <w:widowControl/>
        <w:numPr>
          <w:ilvl w:val="0"/>
          <w:numId w:val="6"/>
        </w:numPr>
        <w:tabs>
          <w:tab w:val="clear" w:pos="720"/>
          <w:tab w:val="num" w:pos="540"/>
        </w:tabs>
        <w:ind w:left="540"/>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DB7D07">
      <w:pPr>
        <w:ind w:left="18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B7D07">
      <w:pPr>
        <w:pStyle w:val="BodyTextIndent"/>
        <w:ind w:left="0" w:firstLine="0"/>
        <w:rPr>
          <w:rFonts w:asciiTheme="minorHAnsi" w:hAnsiTheme="minorHAnsi" w:cstheme="minorHAnsi"/>
          <w:sz w:val="18"/>
          <w:szCs w:val="18"/>
        </w:rPr>
      </w:pPr>
    </w:p>
    <w:p w14:paraId="6EE81EFF" w14:textId="77777777" w:rsidR="00DC51E2" w:rsidRPr="00E537D3" w:rsidRDefault="00D976B0" w:rsidP="00DB7D07">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DB7D07">
      <w:pPr>
        <w:pStyle w:val="BodyTextIndent"/>
        <w:ind w:left="1260"/>
        <w:rPr>
          <w:rFonts w:asciiTheme="minorHAnsi" w:hAnsiTheme="minorHAnsi" w:cstheme="minorHAnsi"/>
          <w:sz w:val="18"/>
          <w:szCs w:val="18"/>
        </w:rPr>
      </w:pPr>
    </w:p>
    <w:p w14:paraId="6A81DDD0" w14:textId="77777777" w:rsidR="00DC51E2" w:rsidRPr="00E537D3" w:rsidRDefault="00DC51E2" w:rsidP="00DB7D07">
      <w:pPr>
        <w:pStyle w:val="BodyTextIndent"/>
        <w:ind w:left="1260"/>
        <w:rPr>
          <w:rFonts w:asciiTheme="minorHAnsi" w:hAnsiTheme="minorHAnsi" w:cstheme="minorHAnsi"/>
          <w:sz w:val="18"/>
          <w:szCs w:val="18"/>
        </w:rPr>
      </w:pPr>
    </w:p>
    <w:p w14:paraId="13277119" w14:textId="77777777" w:rsidR="00DC51E2" w:rsidRDefault="00DC51E2" w:rsidP="00DB7D07">
      <w:pPr>
        <w:pStyle w:val="BodyTextIndent"/>
        <w:ind w:left="1260"/>
        <w:rPr>
          <w:rFonts w:asciiTheme="minorHAnsi" w:hAnsiTheme="minorHAnsi" w:cstheme="minorHAnsi"/>
          <w:szCs w:val="16"/>
        </w:rPr>
      </w:pPr>
    </w:p>
    <w:p w14:paraId="6B2A7B36" w14:textId="77777777" w:rsidR="00E537D3" w:rsidRDefault="00E537D3" w:rsidP="00DB7D07">
      <w:pPr>
        <w:pStyle w:val="BodyTextIndent"/>
        <w:ind w:left="1260"/>
        <w:rPr>
          <w:rFonts w:asciiTheme="minorHAnsi" w:hAnsiTheme="minorHAnsi" w:cstheme="minorHAnsi"/>
          <w:szCs w:val="16"/>
        </w:rPr>
      </w:pPr>
    </w:p>
    <w:p w14:paraId="57C5AA1F" w14:textId="77777777" w:rsidR="00E537D3" w:rsidRDefault="00E537D3" w:rsidP="00DB7D07">
      <w:pPr>
        <w:pStyle w:val="BodyTextIndent"/>
        <w:ind w:left="1260"/>
        <w:rPr>
          <w:rFonts w:asciiTheme="minorHAnsi" w:hAnsiTheme="minorHAnsi" w:cstheme="minorHAnsi"/>
          <w:szCs w:val="16"/>
        </w:rPr>
      </w:pPr>
    </w:p>
    <w:p w14:paraId="551C497E" w14:textId="77777777" w:rsidR="00E537D3" w:rsidRDefault="00E537D3" w:rsidP="00DB7D07">
      <w:pPr>
        <w:pStyle w:val="BodyTextIndent"/>
        <w:ind w:left="1260"/>
        <w:rPr>
          <w:rFonts w:asciiTheme="minorHAnsi" w:hAnsiTheme="minorHAnsi" w:cstheme="minorHAnsi"/>
          <w:szCs w:val="16"/>
        </w:rPr>
      </w:pPr>
    </w:p>
    <w:p w14:paraId="393C45A2" w14:textId="77777777" w:rsidR="00E537D3" w:rsidRDefault="00E537D3" w:rsidP="00DB7D07">
      <w:pPr>
        <w:pStyle w:val="BodyTextIndent"/>
        <w:ind w:left="1260"/>
        <w:rPr>
          <w:rFonts w:asciiTheme="minorHAnsi" w:hAnsiTheme="minorHAnsi" w:cstheme="minorHAnsi"/>
          <w:szCs w:val="16"/>
        </w:rPr>
      </w:pPr>
    </w:p>
    <w:p w14:paraId="5848300A" w14:textId="77777777" w:rsidR="007B6D3B" w:rsidRDefault="007B6D3B" w:rsidP="00DB7D07">
      <w:pPr>
        <w:pStyle w:val="BodyTextIndent"/>
        <w:ind w:left="1260"/>
        <w:rPr>
          <w:rFonts w:asciiTheme="minorHAnsi" w:hAnsiTheme="minorHAnsi" w:cstheme="minorHAnsi"/>
          <w:szCs w:val="16"/>
        </w:rPr>
      </w:pPr>
    </w:p>
    <w:p w14:paraId="6467E7D1" w14:textId="77777777" w:rsidR="007B6D3B" w:rsidRDefault="007B6D3B" w:rsidP="00DB7D07">
      <w:pPr>
        <w:pStyle w:val="BodyTextIndent"/>
        <w:ind w:left="1260"/>
        <w:rPr>
          <w:rFonts w:asciiTheme="minorHAnsi" w:hAnsiTheme="minorHAnsi" w:cstheme="minorHAnsi"/>
          <w:szCs w:val="16"/>
        </w:rPr>
      </w:pPr>
    </w:p>
    <w:p w14:paraId="01352442" w14:textId="77777777" w:rsidR="007B6D3B" w:rsidRDefault="007B6D3B" w:rsidP="00DB7D07">
      <w:pPr>
        <w:pStyle w:val="BodyTextIndent"/>
        <w:ind w:left="1260"/>
        <w:rPr>
          <w:rFonts w:asciiTheme="minorHAnsi" w:hAnsiTheme="minorHAnsi" w:cstheme="minorHAnsi"/>
          <w:szCs w:val="16"/>
        </w:rPr>
      </w:pPr>
    </w:p>
    <w:p w14:paraId="6EBC9798" w14:textId="77777777" w:rsidR="007B6D3B" w:rsidRDefault="007B6D3B" w:rsidP="00DB7D07">
      <w:pPr>
        <w:pStyle w:val="BodyTextIndent"/>
        <w:ind w:left="1260"/>
        <w:rPr>
          <w:rFonts w:asciiTheme="minorHAnsi" w:hAnsiTheme="minorHAnsi" w:cstheme="minorHAnsi"/>
          <w:szCs w:val="16"/>
        </w:rPr>
      </w:pPr>
    </w:p>
    <w:p w14:paraId="6DFDAD57" w14:textId="77777777" w:rsidR="00D62D81" w:rsidRPr="007373AA" w:rsidRDefault="00D62D81" w:rsidP="00DB7D07">
      <w:pPr>
        <w:jc w:val="center"/>
        <w:rPr>
          <w:rFonts w:asciiTheme="minorHAnsi" w:hAnsiTheme="minorHAnsi" w:cstheme="minorHAnsi"/>
          <w:b/>
          <w:sz w:val="20"/>
        </w:rPr>
      </w:pPr>
      <w:r w:rsidRPr="007373AA">
        <w:rPr>
          <w:rFonts w:asciiTheme="minorHAnsi" w:hAnsiTheme="minorHAnsi" w:cstheme="minorHAnsi"/>
          <w:b/>
          <w:sz w:val="20"/>
        </w:rPr>
        <w:t>INDIANA VETERAN OWNED SMALL BUSINESS ENTERPRISE SUBCONTRACTOR</w:t>
      </w:r>
    </w:p>
    <w:p w14:paraId="3E29BB16" w14:textId="77777777" w:rsidR="007B6D3B" w:rsidRPr="007373AA" w:rsidRDefault="007B6D3B" w:rsidP="00DB7D07">
      <w:pPr>
        <w:ind w:left="540" w:hanging="720"/>
        <w:jc w:val="center"/>
        <w:rPr>
          <w:rFonts w:asciiTheme="minorHAnsi" w:hAnsiTheme="minorHAnsi" w:cstheme="minorHAnsi"/>
          <w:b/>
          <w:sz w:val="20"/>
        </w:rPr>
      </w:pPr>
      <w:r w:rsidRPr="007373AA">
        <w:rPr>
          <w:rFonts w:asciiTheme="minorHAnsi" w:hAnsiTheme="minorHAnsi" w:cstheme="minorHAnsi"/>
          <w:b/>
          <w:sz w:val="20"/>
        </w:rPr>
        <w:t>COMMITMENT FORM</w:t>
      </w:r>
    </w:p>
    <w:p w14:paraId="104078BF" w14:textId="77777777" w:rsidR="0044225A" w:rsidRDefault="0044225A" w:rsidP="0097148A">
      <w:pPr>
        <w:widowControl/>
        <w:rPr>
          <w:rFonts w:asciiTheme="minorHAnsi" w:hAnsiTheme="minorHAnsi" w:cstheme="minorHAnsi"/>
          <w:sz w:val="18"/>
          <w:szCs w:val="18"/>
        </w:rPr>
      </w:pPr>
    </w:p>
    <w:p w14:paraId="6B06C140" w14:textId="52A49DA4" w:rsidR="0097148A" w:rsidRPr="0097148A" w:rsidRDefault="0097148A" w:rsidP="0097148A">
      <w:pPr>
        <w:widowControl/>
        <w:rPr>
          <w:rFonts w:asciiTheme="minorHAnsi" w:hAnsiTheme="minorHAnsi" w:cstheme="minorHAnsi"/>
          <w:sz w:val="18"/>
          <w:szCs w:val="18"/>
        </w:rPr>
      </w:pPr>
      <w:r w:rsidRPr="0097148A">
        <w:rPr>
          <w:rFonts w:asciiTheme="minorHAnsi" w:hAnsiTheme="minorHAnsi"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84" w:name="_Hlk79231027"/>
      <w:r w:rsidRPr="0097148A">
        <w:rPr>
          <w:rFonts w:asciiTheme="minorHAnsi" w:hAnsiTheme="minorHAnsi" w:cstheme="minorHAnsi"/>
          <w:sz w:val="18"/>
          <w:szCs w:val="18"/>
        </w:rPr>
        <w:t xml:space="preserve">The IVOSB Subcontractor Commitment Form is </w:t>
      </w:r>
      <w:bookmarkEnd w:id="84"/>
      <w:r w:rsidRPr="0097148A">
        <w:rPr>
          <w:rFonts w:asciiTheme="minorHAnsi" w:hAnsiTheme="minorHAnsi" w:cstheme="minorHAnsi"/>
          <w:sz w:val="18"/>
          <w:szCs w:val="18"/>
        </w:rPr>
        <w:t>to be submitted as a part of the Respondent’s proposal</w:t>
      </w:r>
      <w:r w:rsidRPr="0097148A">
        <w:rPr>
          <w:rFonts w:asciiTheme="minorHAnsi" w:hAnsiTheme="minorHAnsi" w:cstheme="minorHAnsi"/>
          <w:color w:val="808080"/>
          <w:sz w:val="18"/>
          <w:szCs w:val="18"/>
        </w:rPr>
        <w:t xml:space="preserve">.  </w:t>
      </w:r>
      <w:bookmarkStart w:id="85" w:name="_Hlk82952562"/>
      <w:bookmarkStart w:id="86" w:name="_Hlk79231080"/>
      <w:r w:rsidR="0044225A">
        <w:rPr>
          <w:rFonts w:asciiTheme="minorHAnsi" w:hAnsiTheme="minorHAnsi" w:cstheme="minorHAnsi"/>
          <w:sz w:val="18"/>
          <w:szCs w:val="18"/>
        </w:rPr>
        <w:t xml:space="preserve">The </w:t>
      </w:r>
      <w:r w:rsidRPr="0097148A">
        <w:rPr>
          <w:rFonts w:asciiTheme="minorHAnsi" w:hAnsiTheme="minorHAnsi" w:cstheme="minorHAnsi"/>
          <w:sz w:val="18"/>
          <w:szCs w:val="18"/>
        </w:rPr>
        <w:t xml:space="preserve">entity must be on the </w:t>
      </w:r>
      <w:r w:rsidRPr="0097148A">
        <w:rPr>
          <w:rFonts w:asciiTheme="minorHAnsi" w:eastAsiaTheme="majorEastAsia" w:hAnsiTheme="minorHAnsi" w:cstheme="minorHAnsi"/>
          <w:sz w:val="18"/>
          <w:szCs w:val="18"/>
        </w:rPr>
        <w:t>State of Indiana Certified M/W/IVOSB list</w:t>
      </w:r>
      <w:r w:rsidRPr="0097148A">
        <w:rPr>
          <w:rStyle w:val="Hyperlink"/>
          <w:rFonts w:asciiTheme="minorHAnsi" w:eastAsiaTheme="majorEastAsia" w:hAnsiTheme="minorHAnsi" w:cstheme="minorHAnsi"/>
          <w:sz w:val="18"/>
          <w:szCs w:val="18"/>
        </w:rPr>
        <w:t xml:space="preserve"> </w:t>
      </w:r>
      <w:r w:rsidRPr="0097148A">
        <w:rPr>
          <w:rFonts w:asciiTheme="minorHAnsi" w:hAnsiTheme="minorHAnsi" w:cstheme="minorHAnsi"/>
          <w:sz w:val="18"/>
          <w:szCs w:val="18"/>
        </w:rPr>
        <w:t xml:space="preserve">at </w:t>
      </w:r>
      <w:hyperlink r:id="rId21" w:history="1">
        <w:r w:rsidRPr="0097148A">
          <w:rPr>
            <w:rStyle w:val="Hyperlink"/>
            <w:rFonts w:asciiTheme="minorHAnsi" w:hAnsiTheme="minorHAnsi" w:cstheme="minorHAnsi"/>
            <w:sz w:val="18"/>
            <w:szCs w:val="18"/>
          </w:rPr>
          <w:t>https://www.in.gov/idoa/mwbe</w:t>
        </w:r>
      </w:hyperlink>
      <w:r w:rsidRPr="0097148A">
        <w:rPr>
          <w:rFonts w:asciiTheme="minorHAnsi" w:hAnsiTheme="minorHAnsi" w:cstheme="minorHAnsi"/>
          <w:sz w:val="18"/>
          <w:szCs w:val="18"/>
        </w:rPr>
        <w:t>.</w:t>
      </w:r>
      <w:bookmarkEnd w:id="85"/>
      <w:bookmarkEnd w:id="86"/>
    </w:p>
    <w:p w14:paraId="40558AE5" w14:textId="77777777" w:rsidR="00810D4C" w:rsidRPr="0097148A" w:rsidRDefault="00810D4C" w:rsidP="00DB7D07">
      <w:pPr>
        <w:rPr>
          <w:rFonts w:asciiTheme="minorHAnsi" w:hAnsiTheme="minorHAnsi" w:cstheme="minorHAnsi"/>
          <w:sz w:val="18"/>
          <w:szCs w:val="18"/>
        </w:rPr>
      </w:pPr>
    </w:p>
    <w:p w14:paraId="13F33FB0" w14:textId="1706C114" w:rsidR="004B50E1" w:rsidRPr="004B50E1" w:rsidRDefault="004B50E1" w:rsidP="00DB7D07">
      <w:pPr>
        <w:rPr>
          <w:rFonts w:asciiTheme="minorHAnsi" w:hAnsiTheme="minorHAnsi" w:cstheme="minorHAnsi"/>
          <w:sz w:val="18"/>
          <w:szCs w:val="18"/>
        </w:rPr>
      </w:pPr>
      <w:r w:rsidRPr="004B50E1">
        <w:rPr>
          <w:rFonts w:asciiTheme="minorHAnsi" w:hAnsiTheme="minorHAnsi" w:cstheme="minorHAnsi"/>
          <w:sz w:val="18"/>
          <w:szCs w:val="18"/>
        </w:rPr>
        <w:t xml:space="preserve">If participation is met through the use of subcontractors, the Respondent must provide the scope of work of the products and/or services to be provided by the subcontractor(s). </w:t>
      </w:r>
      <w:r w:rsidR="00F1323C">
        <w:rPr>
          <w:rFonts w:asciiTheme="minorHAnsi" w:hAnsiTheme="minorHAnsi" w:cstheme="minorHAnsi"/>
          <w:sz w:val="18"/>
          <w:szCs w:val="18"/>
        </w:rPr>
        <w:t xml:space="preserve"> </w:t>
      </w:r>
      <w:r w:rsidRPr="004B50E1">
        <w:rPr>
          <w:rFonts w:asciiTheme="minorHAnsi" w:hAnsiTheme="minorHAnsi" w:cstheme="minorHAnsi"/>
          <w:sz w:val="18"/>
          <w:szCs w:val="18"/>
        </w:rPr>
        <w:t xml:space="preserve">This must include </w:t>
      </w:r>
      <w:r w:rsidR="00F1323C">
        <w:rPr>
          <w:rFonts w:asciiTheme="minorHAnsi" w:hAnsiTheme="minorHAnsi" w:cstheme="minorHAnsi"/>
          <w:sz w:val="18"/>
          <w:szCs w:val="18"/>
        </w:rPr>
        <w:t xml:space="preserve">an </w:t>
      </w:r>
      <w:r w:rsidRPr="004B50E1">
        <w:rPr>
          <w:rFonts w:asciiTheme="minorHAnsi" w:hAnsiTheme="minorHAnsi" w:cstheme="minorHAnsi"/>
          <w:sz w:val="18"/>
          <w:szCs w:val="18"/>
        </w:rPr>
        <w:t xml:space="preserve">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4B50E1">
        <w:rPr>
          <w:rFonts w:asciiTheme="minorHAnsi" w:hAnsiTheme="minorHAnsi" w:cstheme="minorHAnsi"/>
          <w:color w:val="000000"/>
          <w:sz w:val="18"/>
          <w:szCs w:val="18"/>
        </w:rPr>
        <w:t>The amount entered in “</w:t>
      </w:r>
      <w:r w:rsidRPr="004B50E1">
        <w:rPr>
          <w:rFonts w:asciiTheme="minorHAnsi" w:hAnsiTheme="minorHAnsi" w:cstheme="minorHAnsi"/>
          <w:b/>
          <w:sz w:val="18"/>
          <w:szCs w:val="18"/>
        </w:rPr>
        <w:t>TOTAL BID AMOUNT</w:t>
      </w:r>
      <w:r w:rsidRPr="004B50E1">
        <w:rPr>
          <w:rFonts w:asciiTheme="minorHAnsi" w:hAnsiTheme="minorHAnsi" w:cstheme="minorHAnsi"/>
          <w:color w:val="000000"/>
          <w:sz w:val="18"/>
          <w:szCs w:val="18"/>
        </w:rPr>
        <w:t xml:space="preserve">” should match the amount entered in the </w:t>
      </w:r>
      <w:r w:rsidR="002F3CD3">
        <w:rPr>
          <w:rFonts w:asciiTheme="minorHAnsi" w:hAnsiTheme="minorHAnsi" w:cstheme="minorHAnsi"/>
          <w:b/>
          <w:bCs/>
          <w:sz w:val="18"/>
          <w:szCs w:val="18"/>
        </w:rPr>
        <w:t>Bid List</w:t>
      </w:r>
      <w:r w:rsidRPr="004B50E1">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(“Bid List” tab; Cell M65)</w:t>
      </w:r>
      <w:r w:rsidRPr="004B50E1">
        <w:rPr>
          <w:rFonts w:asciiTheme="minorHAnsi" w:hAnsiTheme="minorHAnsi" w:cstheme="minorHAnsi"/>
          <w:color w:val="000000"/>
          <w:sz w:val="18"/>
          <w:szCs w:val="18"/>
        </w:rPr>
        <w:t xml:space="preserve">.  </w:t>
      </w:r>
      <w:r w:rsidRPr="004B50E1">
        <w:rPr>
          <w:rFonts w:asciiTheme="minorHAnsi" w:hAnsiTheme="minorHAnsi" w:cstheme="minorHAnsi"/>
          <w:sz w:val="18"/>
          <w:szCs w:val="18"/>
        </w:rPr>
        <w:t xml:space="preserve">The </w:t>
      </w:r>
      <w:r w:rsidR="00C15397">
        <w:rPr>
          <w:rFonts w:asciiTheme="minorHAnsi" w:hAnsiTheme="minorHAnsi" w:cstheme="minorHAnsi"/>
          <w:sz w:val="18"/>
          <w:szCs w:val="18"/>
        </w:rPr>
        <w:t>IVOSB</w:t>
      </w:r>
      <w:r w:rsidRPr="004B50E1">
        <w:rPr>
          <w:rFonts w:asciiTheme="minorHAnsi" w:hAnsiTheme="minorHAnsi" w:cstheme="minorHAnsi"/>
          <w:sz w:val="18"/>
          <w:szCs w:val="18"/>
        </w:rPr>
        <w:t xml:space="preserve">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19038BE0" w14:textId="6CED567D" w:rsidR="007B6D3B" w:rsidRPr="004B50E1" w:rsidRDefault="007B6D3B" w:rsidP="00DB7D07">
      <w:pPr>
        <w:rPr>
          <w:rFonts w:asciiTheme="minorHAnsi" w:hAnsiTheme="minorHAnsi" w:cstheme="minorHAnsi"/>
          <w:sz w:val="18"/>
          <w:szCs w:val="18"/>
        </w:rPr>
      </w:pPr>
    </w:p>
    <w:p w14:paraId="681BDD23" w14:textId="3FB7580B" w:rsidR="00810D4C" w:rsidRPr="008D560B" w:rsidRDefault="00810D4C" w:rsidP="00DB7D07">
      <w:pPr>
        <w:rPr>
          <w:rFonts w:asciiTheme="minorHAnsi" w:hAnsiTheme="minorHAnsi" w:cstheme="minorHAnsi"/>
          <w:color w:val="000000"/>
          <w:sz w:val="18"/>
          <w:szCs w:val="18"/>
        </w:rPr>
      </w:pPr>
      <w:r w:rsidRPr="004B50E1">
        <w:rPr>
          <w:rFonts w:asciiTheme="minorHAnsi" w:hAnsiTheme="minorHAnsi" w:cstheme="minorHAnsi"/>
          <w:color w:val="000000"/>
          <w:sz w:val="18"/>
          <w:szCs w:val="18"/>
        </w:rPr>
        <w:t xml:space="preserve">If the </w:t>
      </w:r>
      <w:r w:rsidR="0071551B" w:rsidRPr="004B50E1">
        <w:rPr>
          <w:rFonts w:asciiTheme="minorHAnsi" w:hAnsiTheme="minorHAnsi" w:cstheme="minorHAnsi"/>
          <w:color w:val="000000"/>
          <w:sz w:val="18"/>
          <w:szCs w:val="18"/>
        </w:rPr>
        <w:t xml:space="preserve">Respondent </w:t>
      </w:r>
      <w:r w:rsidR="0071551B" w:rsidRPr="007373AA">
        <w:rPr>
          <w:rFonts w:asciiTheme="minorHAnsi" w:hAnsiTheme="minorHAnsi" w:cstheme="minorHAnsi"/>
          <w:color w:val="000000"/>
          <w:sz w:val="18"/>
          <w:szCs w:val="18"/>
        </w:rPr>
        <w:t>to the bid</w:t>
      </w:r>
      <w:r w:rsidRPr="007373AA">
        <w:rPr>
          <w:rFonts w:asciiTheme="minorHAnsi" w:hAnsiTheme="minorHAnsi" w:cstheme="minorHAnsi"/>
          <w:color w:val="000000"/>
          <w:sz w:val="18"/>
          <w:szCs w:val="18"/>
        </w:rPr>
        <w:t xml:space="preserve"> is an IVOSB certified entity, the letter </w:t>
      </w:r>
      <w:r w:rsidRPr="008D560B">
        <w:rPr>
          <w:rFonts w:asciiTheme="minorHAnsi" w:hAnsiTheme="minorHAnsi" w:cstheme="minorHAnsi"/>
          <w:color w:val="000000"/>
          <w:sz w:val="18"/>
          <w:szCs w:val="18"/>
        </w:rPr>
        <w:t xml:space="preserve">confirming same should be submitted with their response.  </w:t>
      </w:r>
      <w:r w:rsidR="008D560B" w:rsidRPr="008D560B">
        <w:rPr>
          <w:rFonts w:asciiTheme="minorHAnsi" w:hAnsiTheme="minorHAnsi" w:cstheme="minorHAnsi"/>
          <w:color w:val="000000"/>
          <w:sz w:val="18"/>
          <w:szCs w:val="18"/>
        </w:rPr>
        <w:t xml:space="preserve">The Respondent has the responsibility to alert IDOA of their certification.  </w:t>
      </w:r>
    </w:p>
    <w:p w14:paraId="1B086274" w14:textId="2BB5BDB4" w:rsidR="00810D4C" w:rsidRPr="007373AA" w:rsidRDefault="00810D4C" w:rsidP="00DB7D07">
      <w:pPr>
        <w:rPr>
          <w:rFonts w:asciiTheme="minorHAnsi" w:hAnsiTheme="minorHAnsi" w:cstheme="minorHAnsi"/>
          <w:sz w:val="18"/>
          <w:szCs w:val="18"/>
        </w:rPr>
      </w:pPr>
    </w:p>
    <w:p w14:paraId="62BAD95F" w14:textId="77777777" w:rsidR="00810D4C" w:rsidRPr="007373AA" w:rsidRDefault="00810D4C" w:rsidP="00DB7D07">
      <w:pPr>
        <w:rPr>
          <w:rFonts w:asciiTheme="minorHAnsi" w:hAnsiTheme="minorHAnsi" w:cstheme="minorHAnsi"/>
          <w:sz w:val="18"/>
          <w:szCs w:val="18"/>
        </w:rPr>
      </w:pPr>
      <w:r w:rsidRPr="007373AA">
        <w:rPr>
          <w:rFonts w:asciiTheme="minorHAnsi" w:hAnsiTheme="minorHAnsi" w:cstheme="minorHAnsi"/>
          <w:color w:val="000000"/>
          <w:sz w:val="18"/>
          <w:szCs w:val="18"/>
        </w:rPr>
        <w:t xml:space="preserve">The IVOSB respondent must list their </w:t>
      </w:r>
      <w:r w:rsidRPr="007373AA">
        <w:rPr>
          <w:rFonts w:asciiTheme="minorHAnsi" w:hAnsiTheme="minorHAnsi" w:cstheme="minorHAnsi"/>
          <w:b/>
          <w:color w:val="000000"/>
          <w:sz w:val="18"/>
          <w:szCs w:val="18"/>
        </w:rPr>
        <w:t>company contact information only</w:t>
      </w:r>
      <w:r w:rsidRPr="007373AA">
        <w:rPr>
          <w:rFonts w:asciiTheme="minorHAnsi" w:hAnsiTheme="minorHAnsi" w:cstheme="minorHAnsi"/>
          <w:color w:val="000000"/>
          <w:sz w:val="18"/>
          <w:szCs w:val="18"/>
        </w:rPr>
        <w:t xml:space="preserve"> on the IVOSB Subcontractor Commitment Form.</w:t>
      </w:r>
    </w:p>
    <w:p w14:paraId="763B79C1" w14:textId="77777777" w:rsidR="00810D4C" w:rsidRPr="0061461B" w:rsidRDefault="00810D4C" w:rsidP="00DB7D07">
      <w:pPr>
        <w:rPr>
          <w:rFonts w:asciiTheme="minorHAnsi" w:hAnsiTheme="minorHAnsi" w:cstheme="minorHAnsi"/>
          <w:sz w:val="18"/>
          <w:szCs w:val="18"/>
        </w:rPr>
      </w:pPr>
    </w:p>
    <w:p w14:paraId="08ECF02B" w14:textId="445E2871" w:rsidR="00810D4C" w:rsidRPr="0061461B" w:rsidRDefault="0061461B" w:rsidP="00DB7D07">
      <w:pPr>
        <w:rPr>
          <w:rFonts w:asciiTheme="minorHAnsi" w:hAnsiTheme="minorHAnsi" w:cstheme="minorHAnsi"/>
          <w:sz w:val="18"/>
          <w:szCs w:val="18"/>
        </w:rPr>
      </w:pPr>
      <w:r w:rsidRPr="0061461B">
        <w:rPr>
          <w:rFonts w:asciiTheme="minorHAnsi" w:hAnsiTheme="minorHAnsi" w:cstheme="minorHAnsi"/>
          <w:sz w:val="18"/>
          <w:szCs w:val="18"/>
        </w:rPr>
        <w:t>The Department may verify all information included on the IVOSB Subcontractor Commitment Form.</w:t>
      </w:r>
    </w:p>
    <w:p w14:paraId="40C42F19" w14:textId="77777777" w:rsidR="007B6D3B" w:rsidRPr="007373AA" w:rsidRDefault="007B6D3B" w:rsidP="00DB7D07">
      <w:pPr>
        <w:rPr>
          <w:rFonts w:asciiTheme="minorHAnsi" w:hAnsiTheme="minorHAnsi" w:cstheme="minorHAnsi"/>
          <w:sz w:val="18"/>
          <w:szCs w:val="18"/>
          <w:highlight w:val="yellow"/>
        </w:rPr>
      </w:pPr>
    </w:p>
    <w:p w14:paraId="414FAD58" w14:textId="77777777" w:rsidR="007B6D3B" w:rsidRPr="007373AA" w:rsidRDefault="007B6D3B" w:rsidP="00DB7D07">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8B9EBF3" w14:textId="77777777" w:rsidR="007B6D3B" w:rsidRPr="007373AA" w:rsidRDefault="007B6D3B" w:rsidP="00DB7D07">
      <w:pPr>
        <w:ind w:left="180"/>
        <w:rPr>
          <w:rFonts w:asciiTheme="minorHAnsi" w:hAnsiTheme="minorHAnsi" w:cstheme="minorHAnsi"/>
          <w:sz w:val="18"/>
          <w:szCs w:val="18"/>
        </w:rPr>
      </w:pPr>
    </w:p>
    <w:p w14:paraId="11FB9A75" w14:textId="4E9651FB" w:rsidR="007B6D3B" w:rsidRPr="000F7B1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0F7B10">
        <w:rPr>
          <w:rFonts w:asciiTheme="minorHAnsi" w:hAnsiTheme="minorHAnsi" w:cstheme="minorHAnsi"/>
          <w:sz w:val="18"/>
          <w:szCs w:val="18"/>
        </w:rPr>
        <w:t xml:space="preserve">Must </w:t>
      </w:r>
      <w:r w:rsidR="000F7B10" w:rsidRPr="000F7B10">
        <w:rPr>
          <w:rFonts w:asciiTheme="minorHAnsi" w:hAnsiTheme="minorHAnsi" w:cstheme="minorHAnsi"/>
          <w:sz w:val="18"/>
          <w:szCs w:val="18"/>
        </w:rPr>
        <w:t xml:space="preserve">be listed on Federal Center for Veterans Business Enterprise </w:t>
      </w:r>
      <w:r w:rsidR="000F7B10" w:rsidRPr="000F7B10">
        <w:rPr>
          <w:rFonts w:asciiTheme="minorHAnsi" w:eastAsiaTheme="majorEastAsia" w:hAnsiTheme="minorHAnsi" w:cstheme="minorHAnsi"/>
          <w:sz w:val="18"/>
          <w:szCs w:val="18"/>
        </w:rPr>
        <w:t>VETBIZ</w:t>
      </w:r>
      <w:r w:rsidR="000F7B10" w:rsidRPr="000F7B10">
        <w:rPr>
          <w:rFonts w:asciiTheme="minorHAnsi" w:hAnsiTheme="minorHAnsi" w:cstheme="minorHAnsi"/>
          <w:sz w:val="18"/>
          <w:szCs w:val="18"/>
        </w:rPr>
        <w:t xml:space="preserve">  at </w:t>
      </w:r>
      <w:hyperlink r:id="rId22" w:history="1">
        <w:r w:rsidR="000F7B10" w:rsidRPr="000F7B10">
          <w:rPr>
            <w:rStyle w:val="Hyperlink"/>
            <w:rFonts w:asciiTheme="minorHAnsi" w:hAnsiTheme="minorHAnsi" w:cstheme="minorHAnsi"/>
            <w:sz w:val="18"/>
            <w:szCs w:val="18"/>
          </w:rPr>
          <w:t>https://www.vetbiz/va/gov/vip/</w:t>
        </w:r>
      </w:hyperlink>
      <w:r w:rsidR="000F7B10" w:rsidRPr="000F7B10">
        <w:rPr>
          <w:rFonts w:asciiTheme="minorHAnsi" w:hAnsiTheme="minorHAnsi" w:cstheme="minorHAnsi"/>
          <w:sz w:val="18"/>
          <w:szCs w:val="18"/>
        </w:rPr>
        <w:t xml:space="preserve">  under INDIANA, or listed at </w:t>
      </w:r>
      <w:r w:rsidR="000F7B10" w:rsidRPr="000F7B10">
        <w:rPr>
          <w:rFonts w:asciiTheme="minorHAnsi" w:eastAsiaTheme="majorEastAsia" w:hAnsiTheme="minorHAnsi" w:cstheme="minorHAnsi"/>
          <w:sz w:val="18"/>
          <w:szCs w:val="18"/>
        </w:rPr>
        <w:t>State of Indiana Certified M/W/IVOSB list</w:t>
      </w:r>
      <w:r w:rsidR="000F7B10" w:rsidRPr="000F7B10">
        <w:rPr>
          <w:rFonts w:asciiTheme="minorHAnsi" w:hAnsiTheme="minorHAnsi" w:cstheme="minorHAnsi"/>
          <w:sz w:val="18"/>
          <w:szCs w:val="18"/>
        </w:rPr>
        <w:t xml:space="preserve"> at </w:t>
      </w:r>
      <w:hyperlink r:id="rId23" w:history="1">
        <w:r w:rsidR="000F7B10" w:rsidRPr="000F7B10">
          <w:rPr>
            <w:rStyle w:val="Hyperlink"/>
            <w:rFonts w:asciiTheme="minorHAnsi" w:hAnsiTheme="minorHAnsi" w:cstheme="minorHAnsi"/>
            <w:sz w:val="18"/>
            <w:szCs w:val="18"/>
          </w:rPr>
          <w:t>https://www.in.gov/idoa/mwbe</w:t>
        </w:r>
      </w:hyperlink>
      <w:r w:rsidR="000F7B10" w:rsidRPr="000F7B10">
        <w:rPr>
          <w:rFonts w:asciiTheme="minorHAnsi" w:hAnsiTheme="minorHAnsi" w:cstheme="minorHAnsi"/>
          <w:sz w:val="18"/>
          <w:szCs w:val="18"/>
        </w:rPr>
        <w:t xml:space="preserve">, </w:t>
      </w:r>
      <w:r w:rsidR="000F7B10" w:rsidRPr="000F7B10">
        <w:rPr>
          <w:rFonts w:asciiTheme="minorHAnsi" w:hAnsiTheme="minorHAnsi" w:cstheme="minorHAnsi"/>
          <w:b/>
          <w:sz w:val="18"/>
          <w:szCs w:val="18"/>
        </w:rPr>
        <w:t>on or before</w:t>
      </w:r>
      <w:r w:rsidR="000F7B10" w:rsidRPr="000F7B10">
        <w:rPr>
          <w:rFonts w:asciiTheme="minorHAnsi" w:hAnsiTheme="minorHAnsi" w:cstheme="minorHAnsi"/>
          <w:sz w:val="18"/>
          <w:szCs w:val="18"/>
        </w:rPr>
        <w:t xml:space="preserve"> the proposal due date</w:t>
      </w:r>
    </w:p>
    <w:p w14:paraId="49149025" w14:textId="2C5913A3" w:rsidR="007D7735" w:rsidRPr="002F49F1"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2F49F1">
        <w:rPr>
          <w:rFonts w:asciiTheme="minorHAnsi" w:hAnsiTheme="minorHAnsi" w:cstheme="minorHAnsi"/>
          <w:sz w:val="18"/>
          <w:szCs w:val="18"/>
        </w:rPr>
        <w:t xml:space="preserve">Prime </w:t>
      </w:r>
      <w:r w:rsidR="002F49F1" w:rsidRPr="002F49F1">
        <w:rPr>
          <w:rFonts w:asciiTheme="minorHAnsi" w:hAnsiTheme="minorHAnsi" w:cstheme="minorHAnsi"/>
          <w:sz w:val="18"/>
          <w:szCs w:val="18"/>
        </w:rPr>
        <w:t xml:space="preserve">Contractor must include with their proposal the subcontractor’s veteran business Certification Letter provided by either IDOA or Federal Govt. </w:t>
      </w:r>
      <w:r w:rsidR="002F49F1" w:rsidRPr="002F49F1">
        <w:rPr>
          <w:rFonts w:asciiTheme="minorHAnsi" w:eastAsiaTheme="majorEastAsia" w:hAnsiTheme="minorHAnsi" w:cstheme="minorHAnsi"/>
          <w:sz w:val="18"/>
          <w:szCs w:val="18"/>
        </w:rPr>
        <w:t>VETBIZ</w:t>
      </w:r>
      <w:r w:rsidR="002F49F1" w:rsidRPr="002F49F1">
        <w:rPr>
          <w:rFonts w:asciiTheme="minorHAnsi" w:hAnsiTheme="minorHAnsi" w:cstheme="minorHAnsi"/>
          <w:sz w:val="18"/>
          <w:szCs w:val="18"/>
        </w:rPr>
        <w:t xml:space="preserve"> at </w:t>
      </w:r>
      <w:hyperlink r:id="rId24" w:history="1">
        <w:r w:rsidR="002F49F1" w:rsidRPr="002F49F1">
          <w:rPr>
            <w:rStyle w:val="Hyperlink"/>
            <w:rFonts w:asciiTheme="minorHAnsi" w:hAnsiTheme="minorHAnsi" w:cstheme="minorHAnsi"/>
            <w:sz w:val="18"/>
            <w:szCs w:val="18"/>
          </w:rPr>
          <w:t>https://www.vetbiz/va/gov/vip/</w:t>
        </w:r>
      </w:hyperlink>
      <w:r w:rsidR="002F49F1" w:rsidRPr="002F49F1">
        <w:rPr>
          <w:rFonts w:asciiTheme="minorHAnsi" w:hAnsiTheme="minorHAnsi" w:cstheme="minorHAnsi"/>
          <w:sz w:val="18"/>
          <w:szCs w:val="18"/>
        </w:rPr>
        <w:t>, to show current status of certification</w:t>
      </w:r>
      <w:r w:rsidRPr="002F49F1">
        <w:rPr>
          <w:rFonts w:asciiTheme="minorHAnsi" w:hAnsiTheme="minorHAnsi" w:cstheme="minorHAnsi"/>
          <w:sz w:val="18"/>
          <w:szCs w:val="18"/>
        </w:rPr>
        <w:t>.</w:t>
      </w:r>
    </w:p>
    <w:p w14:paraId="3AB73F1E" w14:textId="2682FED2"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Each firm may only serve as one classification – MBE, WBE</w:t>
      </w:r>
      <w:r w:rsidR="007D7735" w:rsidRPr="007373AA">
        <w:rPr>
          <w:rFonts w:asciiTheme="minorHAnsi" w:hAnsiTheme="minorHAnsi" w:cstheme="minorHAnsi"/>
          <w:sz w:val="18"/>
          <w:szCs w:val="18"/>
        </w:rPr>
        <w:t xml:space="preserve">, </w:t>
      </w:r>
      <w:r w:rsidRPr="007373AA">
        <w:rPr>
          <w:rFonts w:asciiTheme="minorHAnsi" w:hAnsiTheme="minorHAnsi" w:cstheme="minorHAnsi"/>
          <w:sz w:val="18"/>
          <w:szCs w:val="18"/>
        </w:rPr>
        <w:t xml:space="preserve">or </w:t>
      </w:r>
      <w:r w:rsidR="00D62D81" w:rsidRPr="007373AA">
        <w:rPr>
          <w:rFonts w:asciiTheme="minorHAnsi" w:hAnsiTheme="minorHAnsi" w:cstheme="minorHAnsi"/>
          <w:sz w:val="18"/>
          <w:szCs w:val="18"/>
        </w:rPr>
        <w:t>IVOSB</w:t>
      </w:r>
    </w:p>
    <w:p w14:paraId="0A7680FB" w14:textId="0133F6B6" w:rsidR="007D7735" w:rsidRPr="007373AA"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IVOSB must have a Bidder ID</w:t>
      </w:r>
    </w:p>
    <w:p w14:paraId="22FD4195" w14:textId="5E27C409"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 xml:space="preserve">A Prime Contractor who is an </w:t>
      </w:r>
      <w:r w:rsidR="00D62D81" w:rsidRPr="007373AA">
        <w:rPr>
          <w:rFonts w:asciiTheme="minorHAnsi" w:hAnsiTheme="minorHAnsi" w:cstheme="minorHAnsi"/>
          <w:sz w:val="18"/>
          <w:szCs w:val="18"/>
        </w:rPr>
        <w:t xml:space="preserve">IVOSB </w:t>
      </w:r>
      <w:r w:rsidR="007D7735" w:rsidRPr="00BD6B1F">
        <w:rPr>
          <w:rFonts w:asciiTheme="minorHAnsi" w:hAnsiTheme="minorHAnsi" w:cstheme="minorHAnsi"/>
          <w:sz w:val="18"/>
          <w:szCs w:val="18"/>
        </w:rPr>
        <w:t>can</w:t>
      </w:r>
      <w:r w:rsidR="007D7735" w:rsidRPr="007373AA">
        <w:rPr>
          <w:rFonts w:asciiTheme="minorHAnsi" w:hAnsiTheme="minorHAnsi" w:cstheme="minorHAnsi"/>
          <w:b/>
          <w:bCs/>
          <w:sz w:val="18"/>
          <w:szCs w:val="18"/>
        </w:rPr>
        <w:t xml:space="preserve"> </w:t>
      </w:r>
      <w:r w:rsidR="007D7735" w:rsidRPr="007373AA">
        <w:rPr>
          <w:rFonts w:asciiTheme="minorHAnsi" w:hAnsiTheme="minorHAnsi" w:cstheme="minorHAnsi"/>
          <w:sz w:val="18"/>
          <w:szCs w:val="18"/>
        </w:rPr>
        <w:t>count th</w:t>
      </w:r>
      <w:r w:rsidR="007D7735" w:rsidRPr="004670CD">
        <w:rPr>
          <w:rFonts w:asciiTheme="minorHAnsi" w:hAnsiTheme="minorHAnsi" w:cstheme="minorHAnsi"/>
          <w:sz w:val="18"/>
          <w:szCs w:val="18"/>
        </w:rPr>
        <w:t>eir own workforce or companies to meet this requirement</w:t>
      </w:r>
      <w:r w:rsidRPr="004670CD">
        <w:rPr>
          <w:rFonts w:asciiTheme="minorHAnsi" w:hAnsiTheme="minorHAnsi" w:cstheme="minorHAnsi"/>
          <w:sz w:val="18"/>
          <w:szCs w:val="18"/>
        </w:rPr>
        <w:t>.</w:t>
      </w:r>
      <w:r w:rsidR="004670CD" w:rsidRPr="004670CD">
        <w:rPr>
          <w:rFonts w:asciiTheme="minorHAnsi" w:hAnsiTheme="minorHAnsi" w:cstheme="minorHAnsi"/>
          <w:sz w:val="18"/>
          <w:szCs w:val="18"/>
        </w:rPr>
        <w:t xml:space="preserve">  See IAC 25-9-4-1 (c).</w:t>
      </w:r>
    </w:p>
    <w:p w14:paraId="68C9C93E" w14:textId="04B8B961"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b/>
          <w:bCs/>
          <w:sz w:val="18"/>
          <w:szCs w:val="18"/>
        </w:rPr>
        <w:t>Must</w:t>
      </w:r>
      <w:r w:rsidRPr="007373AA">
        <w:rPr>
          <w:rFonts w:asciiTheme="minorHAnsi" w:hAnsiTheme="minorHAnsi" w:cstheme="minorHAnsi"/>
          <w:sz w:val="18"/>
          <w:szCs w:val="18"/>
        </w:rPr>
        <w:t xml:space="preserve"> </w:t>
      </w:r>
      <w:r w:rsidR="007D7735" w:rsidRPr="007373AA">
        <w:rPr>
          <w:rFonts w:asciiTheme="minorHAnsi" w:hAnsiTheme="minorHAnsi" w:cstheme="minorHAnsi"/>
          <w:b/>
          <w:sz w:val="18"/>
          <w:szCs w:val="18"/>
        </w:rPr>
        <w:t>serve a Valuable Scope Contribution (VSC).  The firm must serve a value-added purpose on the engagement, as confirmed by the State</w:t>
      </w:r>
      <w:r w:rsidRPr="007373AA">
        <w:rPr>
          <w:rFonts w:asciiTheme="minorHAnsi" w:hAnsiTheme="minorHAnsi" w:cstheme="minorHAnsi"/>
          <w:sz w:val="18"/>
          <w:szCs w:val="18"/>
        </w:rPr>
        <w:t>.</w:t>
      </w:r>
    </w:p>
    <w:p w14:paraId="203A40BE" w14:textId="57E4803E"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 xml:space="preserve">Must </w:t>
      </w:r>
      <w:r w:rsidR="009B74B0" w:rsidRPr="009B74B0">
        <w:rPr>
          <w:rFonts w:asciiTheme="minorHAnsi" w:hAnsiTheme="minorHAnsi" w:cstheme="minorHAnsi"/>
          <w:sz w:val="18"/>
          <w:szCs w:val="18"/>
        </w:rPr>
        <w:t xml:space="preserve">provide goods or services only in the industry area for which it is certified as listed in the </w:t>
      </w:r>
      <w:r w:rsidR="009B74B0" w:rsidRPr="009B74B0">
        <w:rPr>
          <w:rFonts w:asciiTheme="minorHAnsi" w:eastAsiaTheme="majorEastAsia" w:hAnsiTheme="minorHAnsi" w:cstheme="minorHAnsi"/>
          <w:sz w:val="18"/>
          <w:szCs w:val="18"/>
        </w:rPr>
        <w:t>VETBIZ</w:t>
      </w:r>
      <w:r w:rsidR="009B74B0" w:rsidRPr="009B74B0">
        <w:rPr>
          <w:rFonts w:asciiTheme="minorHAnsi" w:hAnsiTheme="minorHAnsi" w:cstheme="minorHAnsi"/>
          <w:sz w:val="18"/>
          <w:szCs w:val="18"/>
        </w:rPr>
        <w:t xml:space="preserve"> federal registry, at </w:t>
      </w:r>
      <w:hyperlink r:id="rId25" w:history="1">
        <w:r w:rsidR="009B74B0" w:rsidRPr="009B74B0">
          <w:rPr>
            <w:rStyle w:val="Hyperlink"/>
            <w:rFonts w:asciiTheme="minorHAnsi" w:hAnsiTheme="minorHAnsi" w:cstheme="minorHAnsi"/>
            <w:sz w:val="18"/>
            <w:szCs w:val="18"/>
          </w:rPr>
          <w:t>https://www.vetbiz/va/gov/vip/</w:t>
        </w:r>
      </w:hyperlink>
      <w:r w:rsidR="009B74B0" w:rsidRPr="009B74B0">
        <w:rPr>
          <w:rFonts w:asciiTheme="minorHAnsi" w:hAnsiTheme="minorHAnsi" w:cstheme="minorHAnsi"/>
          <w:sz w:val="18"/>
          <w:szCs w:val="18"/>
        </w:rPr>
        <w:t xml:space="preserve"> under INDIANA or at </w:t>
      </w:r>
      <w:r w:rsidR="009B74B0" w:rsidRPr="009B74B0">
        <w:rPr>
          <w:rFonts w:asciiTheme="minorHAnsi" w:eastAsiaTheme="majorEastAsia" w:hAnsiTheme="minorHAnsi" w:cstheme="minorHAnsi"/>
          <w:sz w:val="18"/>
          <w:szCs w:val="18"/>
        </w:rPr>
        <w:t>State of Indiana Certified M/W/IVOSB list</w:t>
      </w:r>
      <w:r w:rsidR="009B74B0" w:rsidRPr="009B74B0">
        <w:rPr>
          <w:rFonts w:asciiTheme="minorHAnsi" w:hAnsiTheme="minorHAnsi" w:cstheme="minorHAnsi"/>
          <w:sz w:val="18"/>
          <w:szCs w:val="18"/>
        </w:rPr>
        <w:t xml:space="preserve"> at </w:t>
      </w:r>
      <w:hyperlink r:id="rId26" w:history="1">
        <w:r w:rsidR="009B74B0" w:rsidRPr="009B74B0">
          <w:rPr>
            <w:rStyle w:val="Hyperlink"/>
            <w:rFonts w:asciiTheme="minorHAnsi" w:hAnsiTheme="minorHAnsi" w:cstheme="minorHAnsi"/>
            <w:sz w:val="18"/>
            <w:szCs w:val="18"/>
          </w:rPr>
          <w:t>https://www.in.gov/idoa/mwbe</w:t>
        </w:r>
      </w:hyperlink>
    </w:p>
    <w:p w14:paraId="75D27E1B" w14:textId="77777777"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Must be used to provide the goods or services specific to the</w:t>
      </w:r>
      <w:r w:rsidRPr="007373AA">
        <w:rPr>
          <w:rFonts w:asciiTheme="minorHAnsi" w:hAnsiTheme="minorHAnsi" w:cstheme="minorHAnsi"/>
          <w:sz w:val="18"/>
          <w:szCs w:val="18"/>
        </w:rPr>
        <w:t xml:space="preserve"> contract</w:t>
      </w:r>
    </w:p>
    <w:p w14:paraId="273CBDC8" w14:textId="77777777" w:rsidR="007B6D3B" w:rsidRDefault="007B6D3B" w:rsidP="00DB7D07">
      <w:pPr>
        <w:jc w:val="center"/>
        <w:rPr>
          <w:rFonts w:asciiTheme="minorHAnsi" w:hAnsiTheme="minorHAnsi" w:cstheme="minorHAnsi"/>
          <w:b/>
          <w:caps/>
          <w:sz w:val="22"/>
          <w:szCs w:val="22"/>
        </w:rPr>
      </w:pPr>
    </w:p>
    <w:p w14:paraId="604971C1" w14:textId="77777777" w:rsidR="007B6D3B" w:rsidRPr="00C87E34" w:rsidRDefault="007B6D3B" w:rsidP="00DB7D07">
      <w:pPr>
        <w:jc w:val="center"/>
        <w:rPr>
          <w:rFonts w:asciiTheme="minorHAnsi" w:hAnsiTheme="minorHAnsi" w:cstheme="minorHAnsi"/>
          <w:b/>
          <w:caps/>
          <w:sz w:val="20"/>
        </w:rPr>
      </w:pPr>
      <w:r w:rsidRPr="00C87E34">
        <w:rPr>
          <w:rFonts w:asciiTheme="minorHAnsi" w:hAnsiTheme="minorHAnsi" w:cstheme="minorHAnsi"/>
          <w:b/>
          <w:caps/>
          <w:sz w:val="20"/>
        </w:rPr>
        <w:t>Indiana veterans’ Business Enterprises RFP Subcontractor Letter of Commitment</w:t>
      </w:r>
    </w:p>
    <w:p w14:paraId="7C9DD99E" w14:textId="77777777" w:rsidR="007B6D3B" w:rsidRDefault="007B6D3B" w:rsidP="00DB7D07">
      <w:pPr>
        <w:rPr>
          <w:rFonts w:asciiTheme="minorHAnsi" w:hAnsiTheme="minorHAnsi" w:cstheme="minorHAnsi"/>
          <w:sz w:val="22"/>
          <w:szCs w:val="22"/>
        </w:rPr>
      </w:pPr>
    </w:p>
    <w:p w14:paraId="310422CC" w14:textId="05621FCD" w:rsidR="007B6D3B" w:rsidRPr="00B761B9" w:rsidRDefault="00815197" w:rsidP="00DB7D07">
      <w:pPr>
        <w:rPr>
          <w:rFonts w:asciiTheme="minorHAnsi" w:hAnsiTheme="minorHAnsi" w:cstheme="minorHAnsi"/>
          <w:sz w:val="18"/>
          <w:szCs w:val="18"/>
        </w:rPr>
      </w:pPr>
      <w:r w:rsidRPr="00815197">
        <w:rPr>
          <w:rFonts w:asciiTheme="minorHAnsi" w:hAnsiTheme="minorHAnsi" w:cstheme="minorHAnsi"/>
          <w:sz w:val="18"/>
          <w:szCs w:val="18"/>
        </w:rPr>
        <w:t xml:space="preserve">A signed letter(s), on company letterhead, from the IVOSB must accompany the IVOSB Subcontractor Commitment Form. Each letter shall state and will serve as acknowledgement from the IVOSB of its subcontract amount, a description of </w:t>
      </w:r>
      <w:r w:rsidRPr="000948A4">
        <w:rPr>
          <w:rFonts w:asciiTheme="minorHAnsi" w:hAnsiTheme="minorHAnsi" w:cstheme="minorHAnsi"/>
          <w:sz w:val="18"/>
          <w:szCs w:val="18"/>
        </w:rPr>
        <w:t xml:space="preserve">products and/or services to be provided on this project, and approximate date the subcontractor will perform work on this contract.  </w:t>
      </w:r>
      <w:r w:rsidR="000948A4" w:rsidRPr="000948A4">
        <w:rPr>
          <w:rFonts w:asciiTheme="minorHAnsi" w:hAnsiTheme="minorHAnsi" w:cstheme="minorHAnsi"/>
          <w:sz w:val="18"/>
          <w:szCs w:val="18"/>
        </w:rPr>
        <w:t xml:space="preserve">The </w:t>
      </w:r>
      <w:r w:rsidR="000948A4" w:rsidRPr="00B761B9">
        <w:rPr>
          <w:rFonts w:asciiTheme="minorHAnsi" w:hAnsiTheme="minorHAnsi" w:cstheme="minorHAnsi"/>
          <w:sz w:val="18"/>
          <w:szCs w:val="18"/>
        </w:rPr>
        <w:t>IVOSB subcontractor amount and subcontractor percentage is</w:t>
      </w:r>
      <w:r w:rsidR="000948A4" w:rsidRPr="00B761B9">
        <w:rPr>
          <w:rFonts w:asciiTheme="minorHAnsi" w:hAnsiTheme="minorHAnsi" w:cstheme="minorHAnsi"/>
          <w:b/>
          <w:bCs/>
          <w:sz w:val="18"/>
          <w:szCs w:val="18"/>
        </w:rPr>
        <w:t xml:space="preserve"> </w:t>
      </w:r>
      <w:r w:rsidR="000948A4" w:rsidRPr="00B761B9">
        <w:rPr>
          <w:rFonts w:asciiTheme="minorHAnsi" w:hAnsiTheme="minorHAnsi" w:cstheme="minorHAnsi"/>
          <w:sz w:val="18"/>
          <w:szCs w:val="18"/>
        </w:rPr>
        <w:t>based on the initial term of the contract.</w:t>
      </w:r>
      <w:r w:rsidR="003D45AB" w:rsidRPr="00B761B9">
        <w:rPr>
          <w:rFonts w:asciiTheme="minorHAnsi" w:hAnsiTheme="minorHAnsi" w:cstheme="minorHAnsi"/>
          <w:sz w:val="18"/>
          <w:szCs w:val="18"/>
        </w:rPr>
        <w:t xml:space="preserve"> </w:t>
      </w:r>
      <w:r w:rsidR="000948A4" w:rsidRPr="00B761B9">
        <w:rPr>
          <w:rFonts w:asciiTheme="minorHAnsi" w:hAnsiTheme="minorHAnsi" w:cstheme="minorHAnsi"/>
          <w:sz w:val="18"/>
          <w:szCs w:val="18"/>
        </w:rPr>
        <w:t xml:space="preserve"> </w:t>
      </w:r>
      <w:r w:rsidR="00B761B9" w:rsidRPr="00B761B9">
        <w:rPr>
          <w:rFonts w:asciiTheme="minorHAnsi" w:hAnsiTheme="minorHAnsi" w:cstheme="minorHAnsi"/>
          <w:sz w:val="18"/>
          <w:szCs w:val="18"/>
        </w:rPr>
        <w:t>The overall committed subcontractor percentage shall be sustained throughout the life of the contract including any time after the initial term.</w:t>
      </w:r>
    </w:p>
    <w:p w14:paraId="7A570E62" w14:textId="77777777" w:rsidR="00815197" w:rsidRPr="00B761B9" w:rsidRDefault="00815197" w:rsidP="00DB7D07">
      <w:pPr>
        <w:rPr>
          <w:rFonts w:asciiTheme="minorHAnsi" w:hAnsiTheme="minorHAnsi" w:cstheme="minorHAnsi"/>
          <w:sz w:val="18"/>
          <w:szCs w:val="18"/>
        </w:rPr>
      </w:pPr>
    </w:p>
    <w:p w14:paraId="036BE059" w14:textId="3CC675B7" w:rsidR="00815197" w:rsidRPr="00885D37" w:rsidRDefault="00885D37" w:rsidP="00885D37">
      <w:pPr>
        <w:rPr>
          <w:rFonts w:asciiTheme="minorHAnsi" w:hAnsiTheme="minorHAnsi" w:cstheme="minorHAnsi"/>
          <w:szCs w:val="24"/>
        </w:rPr>
      </w:pPr>
      <w:r w:rsidRPr="00885D37">
        <w:rPr>
          <w:rFonts w:asciiTheme="minorHAnsi" w:hAnsiTheme="minorHAnsi" w:cstheme="minorHAnsi"/>
          <w:sz w:val="18"/>
          <w:szCs w:val="18"/>
        </w:rPr>
        <w:t xml:space="preserve">By submission of the proposal, the Respondent acknowledges and agrees to be bound by </w:t>
      </w:r>
      <w:bookmarkStart w:id="87" w:name="_Hlk79140583"/>
      <w:bookmarkStart w:id="88" w:name="_Hlk79140735"/>
      <w:r w:rsidRPr="00885D37">
        <w:rPr>
          <w:rFonts w:asciiTheme="minorHAnsi" w:hAnsiTheme="minorHAnsi" w:cstheme="minorHAnsi"/>
          <w:sz w:val="18"/>
          <w:szCs w:val="18"/>
        </w:rPr>
        <w:t xml:space="preserve">the </w:t>
      </w:r>
      <w:bookmarkStart w:id="89" w:name="_Hlk79231868"/>
      <w:r w:rsidRPr="00885D37">
        <w:rPr>
          <w:rFonts w:asciiTheme="minorHAnsi" w:hAnsiTheme="minorHAnsi" w:cstheme="minorHAnsi"/>
          <w:sz w:val="18"/>
          <w:szCs w:val="18"/>
        </w:rPr>
        <w:t>rules and requirements</w:t>
      </w:r>
      <w:bookmarkEnd w:id="87"/>
      <w:bookmarkEnd w:id="89"/>
      <w:r w:rsidRPr="00885D37">
        <w:rPr>
          <w:rFonts w:asciiTheme="minorHAnsi" w:hAnsiTheme="minorHAnsi" w:cstheme="minorHAnsi"/>
          <w:sz w:val="18"/>
          <w:szCs w:val="18"/>
        </w:rPr>
        <w:t xml:space="preserve"> of </w:t>
      </w:r>
      <w:bookmarkEnd w:id="88"/>
      <w:r w:rsidRPr="00885D37">
        <w:rPr>
          <w:rFonts w:asciiTheme="minorHAnsi" w:hAnsiTheme="minorHAnsi" w:cstheme="minorHAnsi"/>
          <w:sz w:val="18"/>
          <w:szCs w:val="18"/>
        </w:rPr>
        <w:t xml:space="preserve">the State’s IVOSB Program. Questions about those rules and requirements should be directed to: </w:t>
      </w:r>
      <w:bookmarkStart w:id="90" w:name="_Hlk79231955"/>
      <w:r w:rsidRPr="00885D37">
        <w:rPr>
          <w:rFonts w:asciiTheme="minorHAnsi" w:hAnsiTheme="minorHAnsi" w:cstheme="minorHAnsi"/>
          <w:sz w:val="18"/>
          <w:szCs w:val="18"/>
        </w:rPr>
        <w:t xml:space="preserve">Division of Supplier Diversity at </w:t>
      </w:r>
      <w:hyperlink r:id="rId27" w:history="1">
        <w:r w:rsidRPr="00885D37">
          <w:rPr>
            <w:rStyle w:val="Hyperlink"/>
            <w:rFonts w:asciiTheme="minorHAnsi" w:eastAsiaTheme="majorEastAsia" w:hAnsiTheme="minorHAnsi" w:cstheme="minorHAnsi"/>
            <w:sz w:val="18"/>
            <w:szCs w:val="18"/>
          </w:rPr>
          <w:t>indianaveteranspreference@idoa.in.gov</w:t>
        </w:r>
      </w:hyperlink>
      <w:r w:rsidRPr="00885D37">
        <w:rPr>
          <w:rFonts w:asciiTheme="minorHAnsi" w:hAnsiTheme="minorHAnsi" w:cstheme="minorHAnsi"/>
          <w:sz w:val="18"/>
          <w:szCs w:val="18"/>
        </w:rPr>
        <w:t xml:space="preserve">, (317) 232-3061 or </w:t>
      </w:r>
      <w:r w:rsidRPr="00885D37">
        <w:rPr>
          <w:rFonts w:asciiTheme="minorHAnsi" w:eastAsiaTheme="majorEastAsia" w:hAnsiTheme="minorHAnsi" w:cstheme="minorHAnsi"/>
          <w:sz w:val="18"/>
          <w:szCs w:val="18"/>
        </w:rPr>
        <w:t>the Supplier Diversity website</w:t>
      </w:r>
      <w:r w:rsidRPr="00885D37">
        <w:rPr>
          <w:rFonts w:asciiTheme="minorHAnsi" w:hAnsiTheme="minorHAnsi" w:cstheme="minorHAnsi"/>
          <w:sz w:val="18"/>
          <w:szCs w:val="18"/>
        </w:rPr>
        <w:t xml:space="preserve"> at </w:t>
      </w:r>
      <w:hyperlink r:id="rId28" w:history="1">
        <w:r w:rsidRPr="00885D37">
          <w:rPr>
            <w:rStyle w:val="Hyperlink"/>
            <w:rFonts w:asciiTheme="minorHAnsi" w:hAnsiTheme="minorHAnsi" w:cstheme="minorHAnsi"/>
            <w:sz w:val="18"/>
            <w:szCs w:val="18"/>
          </w:rPr>
          <w:t>https://www.in.gov/idoa/mwbe</w:t>
        </w:r>
      </w:hyperlink>
      <w:r>
        <w:rPr>
          <w:rFonts w:asciiTheme="minorHAnsi" w:hAnsiTheme="minorHAnsi" w:cstheme="minorHAnsi"/>
        </w:rPr>
        <w:t>.</w:t>
      </w:r>
      <w:bookmarkEnd w:id="90"/>
      <w:r w:rsidR="00815197">
        <w:rPr>
          <w:rFonts w:asciiTheme="minorHAnsi" w:hAnsiTheme="minorHAnsi" w:cstheme="minorHAnsi"/>
          <w:b/>
          <w:sz w:val="28"/>
          <w:szCs w:val="28"/>
        </w:rPr>
        <w:br w:type="page"/>
      </w:r>
    </w:p>
    <w:p w14:paraId="6C3E8730" w14:textId="41C6D1D0" w:rsidR="007B6D3B" w:rsidRDefault="007B6D3B" w:rsidP="00DB7D0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DB7D07">
      <w:pPr>
        <w:jc w:val="center"/>
        <w:rPr>
          <w:rFonts w:asciiTheme="minorHAnsi" w:hAnsiTheme="minorHAnsi" w:cstheme="minorHAnsi"/>
          <w:b/>
        </w:rPr>
      </w:pPr>
    </w:p>
    <w:tbl>
      <w:tblPr>
        <w:tblW w:w="0" w:type="auto"/>
        <w:tblLook w:val="01E0" w:firstRow="1" w:lastRow="1" w:firstColumn="1" w:lastColumn="1" w:noHBand="0" w:noVBand="0"/>
      </w:tblPr>
      <w:tblGrid>
        <w:gridCol w:w="11016"/>
      </w:tblGrid>
      <w:tr w:rsidR="007B6D3B" w14:paraId="1A6AB8CC" w14:textId="77777777" w:rsidTr="00DB7D07">
        <w:tc>
          <w:tcPr>
            <w:tcW w:w="11016" w:type="dxa"/>
            <w:tcBorders>
              <w:top w:val="nil"/>
              <w:left w:val="nil"/>
              <w:bottom w:val="single" w:sz="4" w:space="0" w:color="auto"/>
              <w:right w:val="nil"/>
            </w:tcBorders>
            <w:hideMark/>
          </w:tcPr>
          <w:p w14:paraId="4D7EF430" w14:textId="45B6FA4D"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BID</w:t>
            </w:r>
            <w:r w:rsidR="00B43737" w:rsidRPr="00007DF3">
              <w:rPr>
                <w:rFonts w:asciiTheme="minorHAnsi" w:hAnsiTheme="minorHAnsi" w:cstheme="minorHAnsi"/>
                <w:b/>
                <w:sz w:val="20"/>
              </w:rPr>
              <w:t xml:space="preserve"># </w:t>
            </w:r>
            <w:r w:rsidR="00DB7D07">
              <w:rPr>
                <w:rFonts w:asciiTheme="minorHAnsi" w:hAnsiTheme="minorHAnsi" w:cstheme="minorHAnsi"/>
                <w:b/>
                <w:sz w:val="20"/>
              </w:rPr>
              <w:t xml:space="preserve"> </w:t>
            </w:r>
            <w:r w:rsidR="0004686F">
              <w:rPr>
                <w:rFonts w:asciiTheme="minorHAnsi" w:hAnsiTheme="minorHAnsi" w:cstheme="minorHAnsi"/>
                <w:b/>
                <w:sz w:val="20"/>
              </w:rPr>
              <w:t>235-22-70328</w:t>
            </w:r>
          </w:p>
        </w:tc>
      </w:tr>
      <w:tr w:rsidR="007B6D3B" w14:paraId="34E71EBC" w14:textId="77777777" w:rsidTr="00DB7D07">
        <w:tc>
          <w:tcPr>
            <w:tcW w:w="11016"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1C1DD087" w14:textId="77777777" w:rsidTr="00DB7D07">
        <w:tc>
          <w:tcPr>
            <w:tcW w:w="11016" w:type="dxa"/>
            <w:tcBorders>
              <w:top w:val="nil"/>
              <w:left w:val="nil"/>
              <w:bottom w:val="single" w:sz="4" w:space="0" w:color="auto"/>
              <w:right w:val="nil"/>
            </w:tcBorders>
            <w:hideMark/>
          </w:tcPr>
          <w:p w14:paraId="2192E9BE" w14:textId="77777777"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DUE DATE: </w:t>
            </w:r>
          </w:p>
        </w:tc>
      </w:tr>
      <w:tr w:rsidR="007B6D3B" w14:paraId="21D629CC" w14:textId="77777777" w:rsidTr="00DB7D07">
        <w:tc>
          <w:tcPr>
            <w:tcW w:w="11016"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DB7D07">
        <w:tc>
          <w:tcPr>
            <w:tcW w:w="11016" w:type="dxa"/>
            <w:tcBorders>
              <w:top w:val="nil"/>
              <w:left w:val="nil"/>
              <w:bottom w:val="single" w:sz="4" w:space="0" w:color="auto"/>
              <w:right w:val="nil"/>
            </w:tcBorders>
            <w:hideMark/>
          </w:tcPr>
          <w:p w14:paraId="300E4077" w14:textId="7A35DC4D"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p>
        </w:tc>
      </w:tr>
    </w:tbl>
    <w:p w14:paraId="029F82BA" w14:textId="77777777" w:rsidR="007B6D3B" w:rsidRDefault="007B6D3B" w:rsidP="00DB7D07">
      <w:pPr>
        <w:ind w:right="720"/>
        <w:jc w:val="center"/>
        <w:rPr>
          <w:rFonts w:asciiTheme="minorHAnsi" w:hAnsiTheme="minorHAnsi" w:cstheme="minorHAnsi"/>
          <w:sz w:val="20"/>
        </w:rPr>
      </w:pPr>
    </w:p>
    <w:p w14:paraId="3C66BBBD" w14:textId="77777777" w:rsidR="007B6D3B" w:rsidRDefault="007B6D3B" w:rsidP="00DB7D07">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360"/>
        <w:gridCol w:w="2694"/>
        <w:gridCol w:w="2694"/>
      </w:tblGrid>
      <w:tr w:rsidR="007B6D3B" w14:paraId="57902FB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DB7D07">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DB7D07">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360"/>
        <w:gridCol w:w="2694"/>
        <w:gridCol w:w="2694"/>
      </w:tblGrid>
      <w:tr w:rsidR="007B6D3B" w14:paraId="441B8EE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DB7D07">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DB7D07">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130"/>
        <w:gridCol w:w="450"/>
        <w:gridCol w:w="5328"/>
      </w:tblGrid>
      <w:tr w:rsidR="007B6D3B" w14:paraId="61F166FE" w14:textId="77777777" w:rsidTr="00DB7D07">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DB7D07">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DB7D07">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DB7D07">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DB7D07">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DB7D07">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DB7D07">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DB7D07">
      <w:pPr>
        <w:widowControl/>
        <w:numPr>
          <w:ilvl w:val="0"/>
          <w:numId w:val="37"/>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DB7D07">
      <w:pPr>
        <w:ind w:left="18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DB7D07">
      <w:pPr>
        <w:ind w:left="180"/>
        <w:jc w:val="center"/>
        <w:rPr>
          <w:rFonts w:asciiTheme="minorHAnsi" w:hAnsiTheme="minorHAnsi" w:cstheme="minorHAnsi"/>
          <w:sz w:val="20"/>
        </w:rPr>
      </w:pPr>
    </w:p>
    <w:p w14:paraId="4727D719" w14:textId="77777777" w:rsidR="007B6D3B" w:rsidRPr="00A00DB4" w:rsidRDefault="007B6D3B" w:rsidP="00DB7D07">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DB7D07">
      <w:pPr>
        <w:pStyle w:val="BodyTextIndent"/>
        <w:ind w:left="1260"/>
        <w:rPr>
          <w:rFonts w:asciiTheme="minorHAnsi" w:hAnsiTheme="minorHAnsi" w:cstheme="minorHAnsi"/>
          <w:szCs w:val="16"/>
        </w:rPr>
      </w:pPr>
    </w:p>
    <w:p w14:paraId="18CCEAC5" w14:textId="77777777" w:rsidR="00E537D3" w:rsidRDefault="00E537D3" w:rsidP="00DB7D07">
      <w:pPr>
        <w:pStyle w:val="BodyTextIndent"/>
        <w:ind w:left="1260"/>
        <w:rPr>
          <w:rFonts w:asciiTheme="minorHAnsi" w:hAnsiTheme="minorHAnsi" w:cstheme="minorHAnsi"/>
          <w:szCs w:val="16"/>
        </w:rPr>
      </w:pPr>
    </w:p>
    <w:p w14:paraId="08574756" w14:textId="77777777" w:rsidR="00E537D3" w:rsidRDefault="00E537D3" w:rsidP="00DB7D07">
      <w:pPr>
        <w:pStyle w:val="BodyTextIndent"/>
        <w:ind w:left="1260"/>
        <w:rPr>
          <w:rFonts w:asciiTheme="minorHAnsi" w:hAnsiTheme="minorHAnsi" w:cstheme="minorHAnsi"/>
          <w:szCs w:val="16"/>
        </w:rPr>
      </w:pPr>
    </w:p>
    <w:p w14:paraId="17585176" w14:textId="77777777" w:rsidR="00E537D3" w:rsidRDefault="00E537D3" w:rsidP="00DB7D07">
      <w:pPr>
        <w:pStyle w:val="BodyTextIndent"/>
        <w:ind w:left="1260"/>
        <w:rPr>
          <w:rFonts w:asciiTheme="minorHAnsi" w:hAnsiTheme="minorHAnsi" w:cstheme="minorHAnsi"/>
          <w:szCs w:val="16"/>
        </w:rPr>
      </w:pPr>
    </w:p>
    <w:p w14:paraId="3239DD95" w14:textId="77777777" w:rsidR="00E537D3" w:rsidRDefault="00E537D3" w:rsidP="00DB7D07">
      <w:pPr>
        <w:spacing w:line="243" w:lineRule="auto"/>
        <w:rPr>
          <w:rFonts w:asciiTheme="minorHAnsi" w:hAnsiTheme="minorHAnsi" w:cstheme="minorHAnsi"/>
          <w:sz w:val="16"/>
          <w:szCs w:val="16"/>
        </w:rPr>
      </w:pPr>
    </w:p>
    <w:p w14:paraId="6A8336CA" w14:textId="77777777" w:rsidR="00D57C79" w:rsidRDefault="00D57C79">
      <w:pPr>
        <w:widowControl/>
        <w:rPr>
          <w:rFonts w:asciiTheme="minorHAnsi" w:hAnsiTheme="minorHAnsi" w:cstheme="minorHAnsi"/>
          <w:sz w:val="18"/>
        </w:rPr>
      </w:pPr>
      <w:r>
        <w:rPr>
          <w:rFonts w:asciiTheme="minorHAnsi" w:hAnsiTheme="minorHAnsi" w:cstheme="minorHAnsi"/>
          <w:sz w:val="18"/>
        </w:rPr>
        <w:br w:type="page"/>
      </w:r>
    </w:p>
    <w:p w14:paraId="70F65C11" w14:textId="3BC75E8E" w:rsidR="00344AB9" w:rsidRPr="00A00DB4" w:rsidRDefault="00344AB9" w:rsidP="00DB7D07">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DB7D07">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DB7D07">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DB7D07">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DB7D07">
      <w:pPr>
        <w:spacing w:line="243" w:lineRule="auto"/>
        <w:jc w:val="center"/>
        <w:outlineLvl w:val="0"/>
        <w:rPr>
          <w:rFonts w:asciiTheme="minorHAnsi" w:hAnsiTheme="minorHAnsi" w:cstheme="minorHAnsi"/>
          <w:sz w:val="18"/>
          <w:szCs w:val="18"/>
        </w:rPr>
      </w:pPr>
    </w:p>
    <w:p w14:paraId="41607521" w14:textId="77777777" w:rsidR="00344AB9" w:rsidRDefault="00344AB9" w:rsidP="00DB7D07">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DB7D07">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B7D07">
      <w:pPr>
        <w:pStyle w:val="BodyTextIndent"/>
        <w:ind w:left="54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4E621FE8"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2C79B482" w14:textId="64A11820"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5334FA7A"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0D78A4F9"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69E25A43" w14:textId="77777777" w:rsidR="00344AB9" w:rsidRPr="00A00DB4" w:rsidRDefault="00D524D8" w:rsidP="00DB7D07">
      <w:pPr>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DB7D07">
      <w:pPr>
        <w:spacing w:line="243" w:lineRule="auto"/>
        <w:rPr>
          <w:rFonts w:asciiTheme="minorHAnsi" w:hAnsiTheme="minorHAnsi" w:cstheme="minorHAnsi"/>
          <w:sz w:val="18"/>
          <w:szCs w:val="18"/>
        </w:rPr>
      </w:pPr>
    </w:p>
    <w:p w14:paraId="3F24C056" w14:textId="77777777" w:rsidR="00344AB9" w:rsidRPr="00A00DB4" w:rsidRDefault="00344AB9" w:rsidP="00DB7D07">
      <w:pPr>
        <w:spacing w:line="243" w:lineRule="auto"/>
        <w:rPr>
          <w:rFonts w:asciiTheme="minorHAnsi" w:hAnsiTheme="minorHAnsi" w:cstheme="minorHAnsi"/>
          <w:sz w:val="18"/>
          <w:szCs w:val="18"/>
        </w:rPr>
      </w:pPr>
    </w:p>
    <w:p w14:paraId="7FF38A0A" w14:textId="77777777" w:rsidR="00344AB9" w:rsidRPr="00A00DB4" w:rsidRDefault="00191C9D" w:rsidP="00DB7D07">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B7D07">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B7D07">
      <w:pPr>
        <w:rPr>
          <w:rFonts w:asciiTheme="minorHAnsi" w:hAnsiTheme="minorHAnsi" w:cstheme="minorHAnsi"/>
          <w:sz w:val="18"/>
          <w:szCs w:val="18"/>
        </w:rPr>
      </w:pPr>
    </w:p>
    <w:p w14:paraId="5E8B27F5" w14:textId="60FA42C9"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B7D07">
      <w:pPr>
        <w:rPr>
          <w:rFonts w:asciiTheme="minorHAnsi" w:hAnsiTheme="minorHAnsi" w:cstheme="minorHAnsi"/>
          <w:sz w:val="18"/>
          <w:szCs w:val="18"/>
        </w:rPr>
      </w:pPr>
    </w:p>
    <w:p w14:paraId="6B4FB476" w14:textId="77777777" w:rsidR="0061597B"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B7D07">
      <w:pPr>
        <w:rPr>
          <w:rFonts w:asciiTheme="minorHAnsi" w:hAnsiTheme="minorHAnsi" w:cstheme="minorHAnsi"/>
          <w:sz w:val="18"/>
          <w:szCs w:val="18"/>
        </w:rPr>
      </w:pPr>
    </w:p>
    <w:p w14:paraId="660109CE" w14:textId="77777777" w:rsidR="00D228F9" w:rsidRPr="00A00DB4" w:rsidRDefault="0061597B" w:rsidP="00DB7D07">
      <w:pPr>
        <w:ind w:left="54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State">
        <w:smartTag w:uri="urn:schemas-microsoft-com:office:smarttags" w:element="plac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DB7D07">
      <w:pPr>
        <w:jc w:val="center"/>
        <w:rPr>
          <w:rFonts w:asciiTheme="minorHAnsi" w:hAnsiTheme="minorHAnsi" w:cstheme="minorHAnsi"/>
          <w:b/>
          <w:sz w:val="18"/>
          <w:szCs w:val="18"/>
        </w:rPr>
      </w:pPr>
    </w:p>
    <w:p w14:paraId="5882E517" w14:textId="77777777" w:rsidR="004E119F" w:rsidRPr="00A00DB4" w:rsidRDefault="004E119F" w:rsidP="00DB7D07">
      <w:pPr>
        <w:jc w:val="center"/>
        <w:rPr>
          <w:rFonts w:asciiTheme="minorHAnsi" w:hAnsiTheme="minorHAnsi" w:cstheme="minorHAnsi"/>
          <w:b/>
          <w:sz w:val="18"/>
          <w:szCs w:val="18"/>
        </w:rPr>
      </w:pPr>
    </w:p>
    <w:p w14:paraId="309B8789" w14:textId="77777777" w:rsidR="004E119F" w:rsidRPr="00A00DB4" w:rsidRDefault="004E119F" w:rsidP="00DB7D07">
      <w:pPr>
        <w:jc w:val="center"/>
        <w:rPr>
          <w:rFonts w:asciiTheme="minorHAnsi" w:hAnsiTheme="minorHAnsi" w:cstheme="minorHAnsi"/>
          <w:b/>
          <w:sz w:val="18"/>
          <w:szCs w:val="18"/>
        </w:rPr>
      </w:pPr>
    </w:p>
    <w:p w14:paraId="59AB66FD" w14:textId="77777777" w:rsidR="004E119F" w:rsidRPr="00A00DB4" w:rsidRDefault="004E119F" w:rsidP="00DB7D07">
      <w:pPr>
        <w:jc w:val="center"/>
        <w:rPr>
          <w:rFonts w:asciiTheme="minorHAnsi" w:hAnsiTheme="minorHAnsi" w:cstheme="minorHAnsi"/>
          <w:b/>
          <w:sz w:val="18"/>
          <w:szCs w:val="18"/>
        </w:rPr>
      </w:pPr>
    </w:p>
    <w:p w14:paraId="1F9AD80C" w14:textId="77777777" w:rsidR="004E119F" w:rsidRPr="00A00DB4" w:rsidRDefault="004E119F" w:rsidP="00DB7D07">
      <w:pPr>
        <w:jc w:val="center"/>
        <w:rPr>
          <w:rFonts w:asciiTheme="minorHAnsi" w:hAnsiTheme="minorHAnsi" w:cstheme="minorHAnsi"/>
          <w:b/>
          <w:sz w:val="18"/>
          <w:szCs w:val="18"/>
        </w:rPr>
      </w:pPr>
    </w:p>
    <w:p w14:paraId="125EF990" w14:textId="77777777" w:rsidR="004E119F" w:rsidRPr="00A00DB4" w:rsidRDefault="004E119F" w:rsidP="00DB7D07">
      <w:pPr>
        <w:jc w:val="center"/>
        <w:rPr>
          <w:rFonts w:asciiTheme="minorHAnsi" w:hAnsiTheme="minorHAnsi" w:cstheme="minorHAnsi"/>
          <w:b/>
          <w:sz w:val="18"/>
          <w:szCs w:val="18"/>
        </w:rPr>
      </w:pPr>
    </w:p>
    <w:p w14:paraId="6098BB70" w14:textId="77777777" w:rsidR="004E119F" w:rsidRPr="00A00DB4" w:rsidRDefault="004E119F" w:rsidP="00DB7D07">
      <w:pPr>
        <w:jc w:val="center"/>
        <w:rPr>
          <w:rFonts w:asciiTheme="minorHAnsi" w:hAnsiTheme="minorHAnsi" w:cstheme="minorHAnsi"/>
          <w:b/>
          <w:sz w:val="18"/>
          <w:szCs w:val="18"/>
        </w:rPr>
      </w:pPr>
    </w:p>
    <w:p w14:paraId="5E5BA562" w14:textId="77777777" w:rsidR="004E119F" w:rsidRPr="00A00DB4" w:rsidRDefault="004E119F" w:rsidP="00DB7D07">
      <w:pPr>
        <w:jc w:val="center"/>
        <w:rPr>
          <w:rFonts w:asciiTheme="minorHAnsi" w:hAnsiTheme="minorHAnsi" w:cstheme="minorHAnsi"/>
          <w:b/>
          <w:sz w:val="18"/>
          <w:szCs w:val="18"/>
        </w:rPr>
      </w:pPr>
    </w:p>
    <w:p w14:paraId="7CE47771" w14:textId="77777777" w:rsidR="004E119F" w:rsidRPr="00A00DB4" w:rsidRDefault="004E119F" w:rsidP="00DB7D07">
      <w:pPr>
        <w:jc w:val="center"/>
        <w:rPr>
          <w:rFonts w:asciiTheme="minorHAnsi" w:hAnsiTheme="minorHAnsi" w:cstheme="minorHAnsi"/>
          <w:b/>
          <w:sz w:val="18"/>
          <w:szCs w:val="18"/>
        </w:rPr>
      </w:pPr>
    </w:p>
    <w:p w14:paraId="63C717E5" w14:textId="77777777" w:rsidR="004E119F" w:rsidRPr="00A00DB4" w:rsidRDefault="004E119F" w:rsidP="00DB7D07">
      <w:pPr>
        <w:jc w:val="center"/>
        <w:rPr>
          <w:rFonts w:asciiTheme="minorHAnsi" w:hAnsiTheme="minorHAnsi" w:cstheme="minorHAnsi"/>
          <w:b/>
          <w:sz w:val="18"/>
          <w:szCs w:val="18"/>
        </w:rPr>
      </w:pPr>
    </w:p>
    <w:p w14:paraId="67EC911E" w14:textId="77777777" w:rsidR="004E119F" w:rsidRPr="00A00DB4" w:rsidRDefault="004E119F" w:rsidP="00DB7D07">
      <w:pPr>
        <w:jc w:val="center"/>
        <w:rPr>
          <w:rFonts w:asciiTheme="minorHAnsi" w:hAnsiTheme="minorHAnsi" w:cstheme="minorHAnsi"/>
          <w:b/>
          <w:sz w:val="18"/>
          <w:szCs w:val="18"/>
        </w:rPr>
      </w:pPr>
    </w:p>
    <w:p w14:paraId="79881F6F" w14:textId="77777777" w:rsidR="004E119F" w:rsidRPr="00A00DB4" w:rsidRDefault="004E119F" w:rsidP="00DB7D07">
      <w:pPr>
        <w:jc w:val="center"/>
        <w:rPr>
          <w:rFonts w:asciiTheme="minorHAnsi" w:hAnsiTheme="minorHAnsi" w:cstheme="minorHAnsi"/>
          <w:b/>
          <w:sz w:val="18"/>
          <w:szCs w:val="18"/>
        </w:rPr>
      </w:pPr>
    </w:p>
    <w:p w14:paraId="762AE8F8" w14:textId="77777777" w:rsidR="004E119F" w:rsidRPr="00A00DB4" w:rsidRDefault="004E119F" w:rsidP="00DB7D07">
      <w:pPr>
        <w:jc w:val="center"/>
        <w:rPr>
          <w:rFonts w:asciiTheme="minorHAnsi" w:hAnsiTheme="minorHAnsi" w:cstheme="minorHAnsi"/>
          <w:b/>
          <w:sz w:val="18"/>
          <w:szCs w:val="18"/>
        </w:rPr>
      </w:pPr>
    </w:p>
    <w:p w14:paraId="673877D7" w14:textId="77777777" w:rsidR="004E119F" w:rsidRPr="00A00DB4" w:rsidRDefault="004E119F" w:rsidP="00DB7D07">
      <w:pPr>
        <w:jc w:val="center"/>
        <w:rPr>
          <w:rFonts w:asciiTheme="minorHAnsi" w:hAnsiTheme="minorHAnsi" w:cstheme="minorHAnsi"/>
          <w:b/>
          <w:sz w:val="18"/>
          <w:szCs w:val="18"/>
        </w:rPr>
      </w:pPr>
    </w:p>
    <w:p w14:paraId="336124EF" w14:textId="46D9CEFB" w:rsidR="00FA5C26" w:rsidRDefault="00FA5C26">
      <w:pPr>
        <w:widowControl/>
        <w:rPr>
          <w:rFonts w:asciiTheme="minorHAnsi" w:hAnsiTheme="minorHAnsi" w:cstheme="minorHAnsi"/>
          <w:b/>
          <w:bCs/>
          <w:sz w:val="20"/>
        </w:rPr>
      </w:pPr>
    </w:p>
    <w:p w14:paraId="2DA7B76B" w14:textId="77777777" w:rsidR="00D57C79" w:rsidRDefault="00D57C79">
      <w:pPr>
        <w:widowControl/>
        <w:rPr>
          <w:rFonts w:asciiTheme="minorHAnsi" w:hAnsiTheme="minorHAnsi" w:cstheme="minorHAnsi"/>
          <w:b/>
          <w:bCs/>
          <w:sz w:val="20"/>
        </w:rPr>
      </w:pPr>
      <w:r>
        <w:rPr>
          <w:rFonts w:asciiTheme="minorHAnsi" w:hAnsiTheme="minorHAnsi" w:cstheme="minorHAnsi"/>
          <w:b/>
          <w:bCs/>
          <w:sz w:val="20"/>
        </w:rPr>
        <w:lastRenderedPageBreak/>
        <w:br w:type="page"/>
      </w:r>
    </w:p>
    <w:p w14:paraId="1A8C6FFC" w14:textId="784FEF99" w:rsidR="004E119F" w:rsidRPr="00191C9D" w:rsidRDefault="00D976B0" w:rsidP="00DB7D07">
      <w:pPr>
        <w:jc w:val="center"/>
        <w:rPr>
          <w:rFonts w:asciiTheme="minorHAnsi" w:hAnsiTheme="minorHAnsi" w:cstheme="minorHAnsi"/>
          <w:b/>
          <w:sz w:val="20"/>
        </w:rPr>
      </w:pPr>
      <w:r w:rsidRPr="00191C9D">
        <w:rPr>
          <w:rFonts w:asciiTheme="minorHAnsi" w:hAnsiTheme="minorHAnsi" w:cstheme="minorHAnsi"/>
          <w:b/>
          <w:bCs/>
          <w:sz w:val="20"/>
        </w:rPr>
        <w:lastRenderedPageBreak/>
        <w:t>EXTEND PRICING TO OTHER GOVERNMENTAL BODIES</w:t>
      </w:r>
    </w:p>
    <w:p w14:paraId="18B0C442" w14:textId="77777777" w:rsidR="004E119F" w:rsidRPr="00A00DB4" w:rsidRDefault="004E119F" w:rsidP="00DB7D07">
      <w:pPr>
        <w:rPr>
          <w:rFonts w:asciiTheme="minorHAnsi" w:hAnsiTheme="minorHAnsi" w:cstheme="minorHAnsi"/>
          <w:sz w:val="18"/>
          <w:szCs w:val="18"/>
        </w:rPr>
      </w:pPr>
    </w:p>
    <w:p w14:paraId="5065C3CF" w14:textId="77777777" w:rsidR="004E119F" w:rsidRPr="00A00DB4" w:rsidRDefault="004E119F" w:rsidP="00DB7D07">
      <w:pPr>
        <w:widowControl/>
        <w:numPr>
          <w:ilvl w:val="0"/>
          <w:numId w:val="30"/>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Will you extend your prices of awarded products or services to other governmental bodies?</w:t>
      </w:r>
    </w:p>
    <w:p w14:paraId="6B15C000" w14:textId="0E8F9739"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 xml:space="preserve">Other governmental body means an agency, board, branch bureau, commission, council, department, institution, </w:t>
      </w:r>
      <w:r w:rsidR="005D161C" w:rsidRPr="00A00DB4">
        <w:rPr>
          <w:rFonts w:asciiTheme="minorHAnsi" w:hAnsiTheme="minorHAnsi" w:cstheme="minorHAnsi"/>
          <w:sz w:val="18"/>
          <w:szCs w:val="18"/>
        </w:rPr>
        <w:t>office,</w:t>
      </w:r>
      <w:r w:rsidRPr="00A00DB4">
        <w:rPr>
          <w:rFonts w:asciiTheme="minorHAnsi" w:hAnsiTheme="minorHAnsi" w:cstheme="minorHAnsi"/>
          <w:sz w:val="18"/>
          <w:szCs w:val="18"/>
        </w:rPr>
        <w:t xml:space="preserve"> or establishment of (a) the judicial branch, (b) the legislative branch, (c) a political subdivision, which includes towns, cities, school corporations and local governments, (d) a state educational institution.</w:t>
      </w:r>
    </w:p>
    <w:p w14:paraId="3C73BE1B"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The State DOES NOT accept any responsibility for purchase orders issued by other governmental bodies.</w:t>
      </w:r>
    </w:p>
    <w:p w14:paraId="3F50E042"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All other governmental bodies must be willing to accept bid items as described in the specifications without any changes once the bid is awarded.</w:t>
      </w:r>
    </w:p>
    <w:p w14:paraId="1CB824A3" w14:textId="77777777" w:rsidR="004E119F" w:rsidRPr="00A00DB4" w:rsidRDefault="004E119F" w:rsidP="00DB7D07">
      <w:pPr>
        <w:rPr>
          <w:rFonts w:asciiTheme="minorHAnsi" w:hAnsiTheme="minorHAnsi" w:cstheme="minorHAnsi"/>
          <w:sz w:val="18"/>
          <w:szCs w:val="18"/>
        </w:rPr>
      </w:pPr>
    </w:p>
    <w:p w14:paraId="5F6240D4" w14:textId="6CD1048B"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ins w:id="91" w:author="Admin" w:date="2022-02-16T11:51:00Z">
        <w:r w:rsidR="00E80A46">
          <w:rPr>
            <w:rFonts w:asciiTheme="minorHAnsi" w:hAnsiTheme="minorHAnsi" w:cstheme="minorHAnsi"/>
            <w:sz w:val="18"/>
            <w:szCs w:val="18"/>
          </w:rPr>
          <w:t>x</w:t>
        </w:r>
      </w:ins>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575DE705" w14:textId="77777777" w:rsidR="004E119F" w:rsidRPr="00A00DB4" w:rsidRDefault="004E119F" w:rsidP="00DB7D07">
      <w:pPr>
        <w:rPr>
          <w:rFonts w:asciiTheme="minorHAnsi" w:hAnsiTheme="minorHAnsi" w:cstheme="minorHAnsi"/>
        </w:rPr>
      </w:pPr>
    </w:p>
    <w:p w14:paraId="48749B22" w14:textId="77777777" w:rsidR="004F446F" w:rsidRPr="00191C9D" w:rsidRDefault="00191C9D" w:rsidP="00DB7D07">
      <w:pPr>
        <w:jc w:val="center"/>
        <w:rPr>
          <w:rFonts w:asciiTheme="minorHAnsi" w:hAnsiTheme="minorHAnsi" w:cstheme="minorHAnsi"/>
          <w:b/>
          <w:sz w:val="20"/>
        </w:rPr>
      </w:pPr>
      <w:proofErr w:type="spellStart"/>
      <w:r w:rsidRPr="00191C9D">
        <w:rPr>
          <w:rFonts w:asciiTheme="minorHAnsi" w:hAnsiTheme="minorHAnsi" w:cstheme="minorHAnsi"/>
          <w:b/>
          <w:i/>
          <w:sz w:val="22"/>
          <w:szCs w:val="22"/>
        </w:rPr>
        <w:t>OneIndiana</w:t>
      </w:r>
      <w:proofErr w:type="spellEnd"/>
      <w:r w:rsidR="00D976B0" w:rsidRPr="00191C9D">
        <w:rPr>
          <w:rFonts w:asciiTheme="minorHAnsi" w:hAnsiTheme="minorHAnsi" w:cstheme="minorHAnsi"/>
          <w:b/>
          <w:sz w:val="20"/>
        </w:rPr>
        <w:t xml:space="preserve"> DESCRIPTION AND REQUIREMENTS</w:t>
      </w:r>
    </w:p>
    <w:p w14:paraId="3C704BE8" w14:textId="77777777" w:rsidR="004F446F" w:rsidRPr="00A00DB4" w:rsidRDefault="004F446F" w:rsidP="00DB7D07">
      <w:pPr>
        <w:rPr>
          <w:rFonts w:asciiTheme="minorHAnsi" w:hAnsiTheme="minorHAnsi" w:cstheme="minorHAnsi"/>
          <w:sz w:val="18"/>
          <w:szCs w:val="18"/>
        </w:rPr>
      </w:pPr>
    </w:p>
    <w:p w14:paraId="3B1CD3FB" w14:textId="6B21EE68" w:rsidR="004F446F" w:rsidRPr="00A00DB4" w:rsidRDefault="004F446F" w:rsidP="00DB7D07">
      <w:pPr>
        <w:jc w:val="both"/>
        <w:rPr>
          <w:rFonts w:asciiTheme="minorHAnsi" w:hAnsiTheme="minorHAnsi" w:cstheme="minorHAnsi"/>
          <w:sz w:val="18"/>
          <w:szCs w:val="18"/>
        </w:rPr>
      </w:pPr>
      <w:r w:rsidRPr="00A00DB4">
        <w:rPr>
          <w:rFonts w:asciiTheme="minorHAnsi" w:hAnsiTheme="minorHAnsi" w:cstheme="minorHAnsi"/>
          <w:sz w:val="18"/>
          <w:szCs w:val="18"/>
        </w:rPr>
        <w:t xml:space="preserve">In 2005, Governor Daniels launched the </w:t>
      </w:r>
      <w:r w:rsidRPr="00191C9D">
        <w:rPr>
          <w:rFonts w:asciiTheme="minorHAnsi" w:hAnsiTheme="minorHAnsi" w:cstheme="minorHAnsi"/>
          <w:b/>
          <w:sz w:val="18"/>
          <w:szCs w:val="18"/>
        </w:rPr>
        <w:t>O</w:t>
      </w:r>
      <w:r w:rsidRPr="00A00DB4">
        <w:rPr>
          <w:rFonts w:asciiTheme="minorHAnsi" w:hAnsiTheme="minorHAnsi" w:cstheme="minorHAnsi"/>
          <w:sz w:val="18"/>
          <w:szCs w:val="18"/>
        </w:rPr>
        <w:t xml:space="preserve">perating with </w:t>
      </w:r>
      <w:r w:rsidRPr="00191C9D">
        <w:rPr>
          <w:rFonts w:asciiTheme="minorHAnsi" w:hAnsiTheme="minorHAnsi" w:cstheme="minorHAnsi"/>
          <w:b/>
          <w:sz w:val="18"/>
          <w:szCs w:val="18"/>
        </w:rPr>
        <w:t>N</w:t>
      </w:r>
      <w:r w:rsidRPr="00A00DB4">
        <w:rPr>
          <w:rFonts w:asciiTheme="minorHAnsi" w:hAnsiTheme="minorHAnsi" w:cstheme="minorHAnsi"/>
          <w:sz w:val="18"/>
          <w:szCs w:val="18"/>
        </w:rPr>
        <w:t xml:space="preserve">ew </w:t>
      </w:r>
      <w:r w:rsidRPr="00191C9D">
        <w:rPr>
          <w:rFonts w:asciiTheme="minorHAnsi" w:hAnsiTheme="minorHAnsi" w:cstheme="minorHAnsi"/>
          <w:b/>
          <w:sz w:val="18"/>
          <w:szCs w:val="18"/>
        </w:rPr>
        <w:t>E</w:t>
      </w:r>
      <w:r w:rsidRPr="00A00DB4">
        <w:rPr>
          <w:rFonts w:asciiTheme="minorHAnsi" w:hAnsiTheme="minorHAnsi" w:cstheme="minorHAnsi"/>
          <w:sz w:val="18"/>
          <w:szCs w:val="18"/>
        </w:rPr>
        <w:t xml:space="preserve">fficiency (ONE)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initiative to benefit the State’s overall budget.  The practices and principles established under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continue to be used in solicitations to establish State QPA contracts.  In 2008, Governor Daniels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initiative was expanded to reach other governmental bodies throughout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w:t>
      </w:r>
      <w:r w:rsidRPr="00191C9D">
        <w:rPr>
          <w:rFonts w:asciiTheme="minorHAnsi" w:hAnsiTheme="minorHAnsi" w:cstheme="minorHAnsi"/>
          <w:i/>
          <w:sz w:val="18"/>
          <w:szCs w:val="18"/>
        </w:rPr>
        <w:t>OneIndiana.net</w:t>
      </w:r>
      <w:r w:rsidRPr="00A00DB4">
        <w:rPr>
          <w:rFonts w:asciiTheme="minorHAnsi" w:hAnsiTheme="minorHAnsi" w:cstheme="minorHAnsi"/>
          <w:sz w:val="18"/>
          <w:szCs w:val="18"/>
        </w:rPr>
        <w:t xml:space="preserve"> is a secure and </w:t>
      </w:r>
      <w:r w:rsidR="00B43737" w:rsidRPr="00A00DB4">
        <w:rPr>
          <w:rFonts w:asciiTheme="minorHAnsi" w:hAnsiTheme="minorHAnsi" w:cstheme="minorHAnsi"/>
          <w:sz w:val="18"/>
          <w:szCs w:val="18"/>
        </w:rPr>
        <w:t>credentials-based</w:t>
      </w:r>
      <w:r w:rsidRPr="00A00DB4">
        <w:rPr>
          <w:rFonts w:asciiTheme="minorHAnsi" w:hAnsiTheme="minorHAnsi" w:cstheme="minorHAnsi"/>
          <w:sz w:val="18"/>
          <w:szCs w:val="18"/>
        </w:rPr>
        <w:t xml:space="preserve"> website for all State QPA products and services.  Hundreds of governmental bodies have the ability to log onto OneIndiana.net to see what products and services are available to them through QPA’s.  </w:t>
      </w:r>
      <w:r w:rsidRPr="00A00DB4">
        <w:rPr>
          <w:rFonts w:asciiTheme="minorHAnsi" w:hAnsiTheme="minorHAnsi" w:cstheme="minorHAnsi"/>
          <w:b/>
          <w:sz w:val="18"/>
          <w:szCs w:val="18"/>
          <w:u w:val="single"/>
        </w:rPr>
        <w:t xml:space="preserve">If you answered “yes” to extending prices to Other Governmental Bodies, please complete the following questions.  In order for your awarded products and services to be included in </w:t>
      </w:r>
      <w:r w:rsidRPr="00191C9D">
        <w:rPr>
          <w:rFonts w:asciiTheme="minorHAnsi" w:hAnsiTheme="minorHAnsi" w:cstheme="minorHAnsi"/>
          <w:b/>
          <w:i/>
          <w:sz w:val="18"/>
          <w:szCs w:val="18"/>
          <w:u w:val="single"/>
        </w:rPr>
        <w:t>OneIndiana.net</w:t>
      </w:r>
      <w:r w:rsidRPr="00A00DB4">
        <w:rPr>
          <w:rFonts w:asciiTheme="minorHAnsi" w:hAnsiTheme="minorHAnsi" w:cstheme="minorHAnsi"/>
          <w:b/>
          <w:sz w:val="18"/>
          <w:szCs w:val="18"/>
          <w:u w:val="single"/>
        </w:rPr>
        <w:t>, IDOA requires a yes response to the questions 1-4</w:t>
      </w:r>
      <w:r w:rsidRPr="00A00DB4">
        <w:rPr>
          <w:rFonts w:asciiTheme="minorHAnsi" w:hAnsiTheme="minorHAnsi" w:cstheme="minorHAnsi"/>
          <w:sz w:val="18"/>
          <w:szCs w:val="18"/>
        </w:rPr>
        <w:t>.</w:t>
      </w:r>
    </w:p>
    <w:p w14:paraId="5BFD0FB6" w14:textId="77777777" w:rsidR="004F446F" w:rsidRPr="00A00DB4" w:rsidRDefault="004F446F" w:rsidP="00DB7D07">
      <w:pPr>
        <w:rPr>
          <w:rFonts w:asciiTheme="minorHAnsi" w:hAnsiTheme="minorHAnsi" w:cstheme="minorHAnsi"/>
          <w:sz w:val="18"/>
          <w:szCs w:val="18"/>
        </w:rPr>
      </w:pPr>
    </w:p>
    <w:p w14:paraId="1650968E" w14:textId="77777777" w:rsidR="004F446F" w:rsidRPr="00A00DB4" w:rsidRDefault="004F446F" w:rsidP="00DB7D07">
      <w:pPr>
        <w:widowControl/>
        <w:numPr>
          <w:ilvl w:val="0"/>
          <w:numId w:val="31"/>
        </w:numPr>
        <w:tabs>
          <w:tab w:val="clear" w:pos="36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the following data fields, in the described format, of awarded products or services to the Department of Administration?  An excel spreadsheet template will be provided to you for completion by the Department of Administration upon contract award.</w:t>
      </w:r>
    </w:p>
    <w:p w14:paraId="2CAC8C78" w14:textId="77777777" w:rsidR="00D524D8" w:rsidRDefault="00D524D8" w:rsidP="00DB7D07">
      <w:pPr>
        <w:pStyle w:val="BodyTextIndent"/>
        <w:widowControl/>
        <w:tabs>
          <w:tab w:val="clear" w:pos="-1440"/>
        </w:tabs>
        <w:spacing w:line="240" w:lineRule="auto"/>
        <w:ind w:left="0" w:firstLine="0"/>
        <w:rPr>
          <w:rFonts w:asciiTheme="minorHAnsi" w:hAnsiTheme="minorHAnsi" w:cstheme="minorHAnsi"/>
          <w:sz w:val="18"/>
          <w:szCs w:val="18"/>
        </w:rPr>
      </w:pPr>
    </w:p>
    <w:p w14:paraId="7295AAFC" w14:textId="29A82DE0"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ins w:id="92" w:author="Admin" w:date="2022-02-16T11:51:00Z">
        <w:r w:rsidR="00E80A46">
          <w:rPr>
            <w:rFonts w:asciiTheme="minorHAnsi" w:hAnsiTheme="minorHAnsi" w:cstheme="minorHAnsi"/>
            <w:sz w:val="18"/>
            <w:szCs w:val="18"/>
          </w:rPr>
          <w:t>x</w:t>
        </w:r>
      </w:ins>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72CD8C1E" w14:textId="77777777" w:rsidR="004F446F" w:rsidRPr="00A00DB4" w:rsidRDefault="004F446F" w:rsidP="00DB7D07">
      <w:pPr>
        <w:rPr>
          <w:rFonts w:asciiTheme="minorHAnsi" w:hAnsiTheme="minorHAnsi" w:cstheme="minorHAnsi"/>
          <w:sz w:val="18"/>
          <w:szCs w:val="18"/>
        </w:rPr>
      </w:pPr>
    </w:p>
    <w:p w14:paraId="52853D6E" w14:textId="77777777" w:rsidR="004F446F" w:rsidRPr="00A00DB4" w:rsidRDefault="004F446F" w:rsidP="00DB7D07">
      <w:pPr>
        <w:ind w:left="2700" w:hanging="2160"/>
        <w:rPr>
          <w:rFonts w:asciiTheme="minorHAnsi" w:hAnsiTheme="minorHAnsi" w:cstheme="minorHAnsi"/>
          <w:i/>
          <w:iCs/>
          <w:sz w:val="18"/>
          <w:szCs w:val="18"/>
        </w:rPr>
      </w:pPr>
    </w:p>
    <w:p w14:paraId="5C927967"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Product Category-</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The system uses product categories for indexing the catalogs which provides for easier searching for end users.  </w:t>
      </w:r>
    </w:p>
    <w:p w14:paraId="7A485974" w14:textId="77777777" w:rsidR="004F446F" w:rsidRPr="00A00DB4" w:rsidRDefault="004F446F" w:rsidP="00DB7D07">
      <w:pPr>
        <w:ind w:left="2700" w:hanging="2160"/>
        <w:rPr>
          <w:rFonts w:asciiTheme="minorHAnsi" w:hAnsiTheme="minorHAnsi" w:cstheme="minorHAnsi"/>
          <w:sz w:val="18"/>
          <w:szCs w:val="18"/>
        </w:rPr>
      </w:pPr>
    </w:p>
    <w:p w14:paraId="449CACB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Item Number-</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i/>
          <w:sz w:val="18"/>
          <w:szCs w:val="18"/>
        </w:rPr>
        <w:t xml:space="preserve"> </w:t>
      </w:r>
      <w:r w:rsidRPr="00A00DB4">
        <w:rPr>
          <w:rFonts w:asciiTheme="minorHAnsi" w:hAnsiTheme="minorHAnsi" w:cstheme="minorHAnsi"/>
          <w:sz w:val="18"/>
          <w:szCs w:val="18"/>
        </w:rPr>
        <w:t>field.  A SKU or unique internal ID is required for all products. This is not the Manufacturer Part Number or Universal Product Code.  This is your internal product code.  If you don't have a unique internal SKU system, create an ordered list, giving each product a number: 1, 2, 3, 4, etc.  The system will use this item number throughout the system including for ordering, on Purchase Orders, and in reporting.</w:t>
      </w:r>
    </w:p>
    <w:p w14:paraId="499A4F14" w14:textId="77777777" w:rsidR="004F446F" w:rsidRPr="00A00DB4" w:rsidRDefault="004F446F" w:rsidP="00DB7D07">
      <w:pPr>
        <w:ind w:left="2700" w:hanging="2160"/>
        <w:rPr>
          <w:rFonts w:asciiTheme="minorHAnsi" w:hAnsiTheme="minorHAnsi" w:cstheme="minorHAnsi"/>
          <w:sz w:val="18"/>
          <w:szCs w:val="18"/>
        </w:rPr>
      </w:pPr>
    </w:p>
    <w:p w14:paraId="3FD89C5D"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Unit of Measure-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and must reflect the state approved Units of Measure.  </w:t>
      </w:r>
      <w:r w:rsidRPr="00A00DB4">
        <w:rPr>
          <w:rFonts w:asciiTheme="minorHAnsi" w:hAnsiTheme="minorHAnsi" w:cstheme="minorHAnsi"/>
          <w:sz w:val="18"/>
          <w:szCs w:val="18"/>
        </w:rPr>
        <w:t xml:space="preserve">Examples include:  Each (EA), Dozen (DZ), and Carton (CT).  </w:t>
      </w:r>
    </w:p>
    <w:p w14:paraId="73F37D6A" w14:textId="77777777" w:rsidR="004F446F" w:rsidRPr="00A00DB4" w:rsidRDefault="004F446F" w:rsidP="00DB7D07">
      <w:pPr>
        <w:ind w:left="2700" w:hanging="2160"/>
        <w:rPr>
          <w:rFonts w:asciiTheme="minorHAnsi" w:hAnsiTheme="minorHAnsi" w:cstheme="minorHAnsi"/>
          <w:sz w:val="18"/>
          <w:szCs w:val="18"/>
        </w:rPr>
      </w:pPr>
    </w:p>
    <w:p w14:paraId="5F1F3F58"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Short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A short, simple description of your product.  Include the most relevant keywords that describe your product.  The short description is what users will see in search results.</w:t>
      </w:r>
    </w:p>
    <w:p w14:paraId="4CCE0C47" w14:textId="77777777" w:rsidR="004F446F" w:rsidRPr="00A00DB4" w:rsidRDefault="004F446F" w:rsidP="00DB7D07">
      <w:pPr>
        <w:ind w:left="2700" w:hanging="2160"/>
        <w:rPr>
          <w:rFonts w:asciiTheme="minorHAnsi" w:hAnsiTheme="minorHAnsi" w:cstheme="minorHAnsi"/>
          <w:sz w:val="18"/>
          <w:szCs w:val="18"/>
        </w:rPr>
      </w:pPr>
    </w:p>
    <w:p w14:paraId="17B9DC8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Long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provide detailed information regarding your product and its features.  Users will see the long description when they click on an individual item to pull up an item detail page.</w:t>
      </w:r>
    </w:p>
    <w:p w14:paraId="504F087B" w14:textId="77777777" w:rsidR="004F446F" w:rsidRPr="00A00DB4" w:rsidRDefault="004F446F" w:rsidP="00DB7D07">
      <w:pPr>
        <w:ind w:left="2700" w:hanging="2160"/>
        <w:rPr>
          <w:rFonts w:asciiTheme="minorHAnsi" w:hAnsiTheme="minorHAnsi" w:cstheme="minorHAnsi"/>
          <w:sz w:val="18"/>
          <w:szCs w:val="18"/>
        </w:rPr>
      </w:pPr>
    </w:p>
    <w:p w14:paraId="030528C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Keywords-</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list all relevant words and phrases a user might enter when searching for your product.  Separate keywords and phrases in this field by a comma.</w:t>
      </w:r>
    </w:p>
    <w:p w14:paraId="77FB43AB"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ab/>
      </w:r>
      <w:r w:rsidRPr="00A00DB4">
        <w:rPr>
          <w:rFonts w:asciiTheme="minorHAnsi" w:hAnsiTheme="minorHAnsi" w:cstheme="minorHAnsi"/>
          <w:sz w:val="18"/>
          <w:szCs w:val="18"/>
        </w:rPr>
        <w:t>**The system uses an algorithm to return our search results using a combination of Short Description, Long Description, and Keywords.  It is very important to provide as complete of information as possible in each of these fields to ensure accurate placement of your products in our search results.</w:t>
      </w:r>
    </w:p>
    <w:p w14:paraId="7D5FF958" w14:textId="77777777" w:rsidR="004F446F" w:rsidRPr="00A00DB4" w:rsidRDefault="004F446F" w:rsidP="00DB7D07">
      <w:pPr>
        <w:ind w:left="2700" w:hanging="2160"/>
        <w:rPr>
          <w:rFonts w:asciiTheme="minorHAnsi" w:hAnsiTheme="minorHAnsi" w:cstheme="minorHAnsi"/>
          <w:sz w:val="18"/>
          <w:szCs w:val="18"/>
        </w:rPr>
      </w:pPr>
    </w:p>
    <w:p w14:paraId="65EDB069" w14:textId="18780FEE"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Sales Rank-</w:t>
      </w:r>
      <w:r w:rsidRPr="00A00DB4">
        <w:rPr>
          <w:rFonts w:asciiTheme="minorHAnsi" w:hAnsiTheme="minorHAnsi" w:cstheme="minorHAnsi"/>
          <w:sz w:val="18"/>
          <w:szCs w:val="18"/>
        </w:rPr>
        <w:tab/>
        <w:t xml:space="preserve">Use this field if you want to list the ranking of </w:t>
      </w:r>
      <w:r w:rsidR="00B43737" w:rsidRPr="00A00DB4">
        <w:rPr>
          <w:rFonts w:asciiTheme="minorHAnsi" w:hAnsiTheme="minorHAnsi" w:cstheme="minorHAnsi"/>
          <w:sz w:val="18"/>
          <w:szCs w:val="18"/>
        </w:rPr>
        <w:t>your</w:t>
      </w:r>
      <w:r w:rsidRPr="00A00DB4">
        <w:rPr>
          <w:rFonts w:asciiTheme="minorHAnsi" w:hAnsiTheme="minorHAnsi" w:cstheme="minorHAnsi"/>
          <w:sz w:val="18"/>
          <w:szCs w:val="18"/>
        </w:rPr>
        <w:t xml:space="preserve"> products in order of most sales.  When searching, users have the option of sorting by Sales Rank to view the most purchased/popular items a vendor offers.</w:t>
      </w:r>
    </w:p>
    <w:p w14:paraId="6A95875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Weight (lbs.</w:t>
      </w:r>
      <w:r w:rsidRPr="00A00DB4">
        <w:rPr>
          <w:rFonts w:asciiTheme="minorHAnsi" w:hAnsiTheme="minorHAnsi" w:cstheme="minorHAnsi"/>
          <w:sz w:val="18"/>
          <w:szCs w:val="18"/>
        </w:rPr>
        <w:t>)-</w:t>
      </w:r>
      <w:r w:rsidRPr="00A00DB4">
        <w:rPr>
          <w:rFonts w:asciiTheme="minorHAnsi" w:hAnsiTheme="minorHAnsi" w:cstheme="minorHAnsi"/>
          <w:sz w:val="18"/>
          <w:szCs w:val="18"/>
        </w:rPr>
        <w:tab/>
        <w:t>Enter the shipping weight of your product in this field.</w:t>
      </w:r>
    </w:p>
    <w:p w14:paraId="0575A3E5" w14:textId="77777777" w:rsidR="004F446F" w:rsidRPr="00A00DB4" w:rsidRDefault="004F446F" w:rsidP="00DB7D07">
      <w:pPr>
        <w:ind w:left="2700" w:hanging="2160"/>
        <w:rPr>
          <w:rFonts w:asciiTheme="minorHAnsi" w:hAnsiTheme="minorHAnsi" w:cstheme="minorHAnsi"/>
          <w:sz w:val="18"/>
          <w:szCs w:val="18"/>
        </w:rPr>
      </w:pPr>
    </w:p>
    <w:p w14:paraId="0D1D3DC5"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Name-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Enter the name of the manufacturer or brand of your product in this field.  If you personally manufacture the item, enter your company name.</w:t>
      </w:r>
    </w:p>
    <w:p w14:paraId="35D75D2C" w14:textId="77777777" w:rsidR="004F446F" w:rsidRPr="00A00DB4" w:rsidRDefault="004F446F" w:rsidP="00DB7D07">
      <w:pPr>
        <w:ind w:left="2700" w:hanging="2160"/>
        <w:rPr>
          <w:rFonts w:asciiTheme="minorHAnsi" w:hAnsiTheme="minorHAnsi" w:cstheme="minorHAnsi"/>
          <w:sz w:val="18"/>
          <w:szCs w:val="18"/>
        </w:rPr>
      </w:pPr>
    </w:p>
    <w:p w14:paraId="221E3A1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PN-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w:t>
      </w:r>
      <w:r w:rsidRPr="00A00DB4">
        <w:rPr>
          <w:rFonts w:asciiTheme="minorHAnsi" w:hAnsiTheme="minorHAnsi" w:cstheme="minorHAnsi"/>
          <w:sz w:val="18"/>
          <w:szCs w:val="18"/>
        </w:rPr>
        <w:t>field.  Please be sure you are entering the correct manufacturer part number.  It is important not to add or delete characters from the actual manufacturer part number.</w:t>
      </w:r>
    </w:p>
    <w:p w14:paraId="7CA6C39D" w14:textId="77777777" w:rsidR="004F446F" w:rsidRPr="00A00DB4" w:rsidRDefault="004F446F" w:rsidP="00DB7D07">
      <w:pPr>
        <w:ind w:left="2700" w:hanging="2160"/>
        <w:rPr>
          <w:rFonts w:asciiTheme="minorHAnsi" w:hAnsiTheme="minorHAnsi" w:cstheme="minorHAnsi"/>
          <w:sz w:val="18"/>
          <w:szCs w:val="18"/>
        </w:rPr>
      </w:pPr>
    </w:p>
    <w:p w14:paraId="24AB60A3" w14:textId="7486C010"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Manufacturer </w:t>
      </w:r>
      <w:r w:rsidR="00B43737" w:rsidRPr="00A00DB4">
        <w:rPr>
          <w:rFonts w:asciiTheme="minorHAnsi" w:hAnsiTheme="minorHAnsi" w:cstheme="minorHAnsi"/>
          <w:i/>
          <w:sz w:val="18"/>
          <w:szCs w:val="18"/>
        </w:rPr>
        <w:t>Desc.</w:t>
      </w:r>
      <w:r w:rsidR="00B43737" w:rsidRPr="00A00DB4">
        <w:rPr>
          <w:rFonts w:asciiTheme="minorHAnsi" w:hAnsiTheme="minorHAnsi" w:cstheme="minorHAnsi"/>
          <w:sz w:val="18"/>
          <w:szCs w:val="18"/>
        </w:rPr>
        <w:t xml:space="preserve"> -</w:t>
      </w:r>
      <w:r w:rsidRPr="00A00DB4">
        <w:rPr>
          <w:rFonts w:asciiTheme="minorHAnsi" w:hAnsiTheme="minorHAnsi" w:cstheme="minorHAnsi"/>
          <w:sz w:val="18"/>
          <w:szCs w:val="18"/>
        </w:rPr>
        <w:tab/>
        <w:t>If you want to provide additional information about the manufacturer of the product, enter that information in this field.</w:t>
      </w:r>
    </w:p>
    <w:p w14:paraId="5DA717C4" w14:textId="77777777" w:rsidR="004F446F" w:rsidRPr="00A00DB4" w:rsidRDefault="004F446F" w:rsidP="00DB7D07">
      <w:pPr>
        <w:ind w:left="2700" w:hanging="2160"/>
        <w:rPr>
          <w:rFonts w:asciiTheme="minorHAnsi" w:hAnsiTheme="minorHAnsi" w:cstheme="minorHAnsi"/>
          <w:i/>
          <w:sz w:val="18"/>
          <w:szCs w:val="18"/>
        </w:rPr>
      </w:pPr>
    </w:p>
    <w:p w14:paraId="6E47B023" w14:textId="77777777" w:rsidR="004F446F"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Assembly Required-</w:t>
      </w:r>
      <w:r w:rsidRPr="00A00DB4">
        <w:rPr>
          <w:rFonts w:asciiTheme="minorHAnsi" w:hAnsiTheme="minorHAnsi" w:cstheme="minorHAnsi"/>
          <w:sz w:val="18"/>
          <w:szCs w:val="18"/>
        </w:rPr>
        <w:tab/>
        <w:t xml:space="preserve">If assembly is required,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the field.  If no assembly required, enter FALSE.  This will be indicated to </w:t>
      </w:r>
      <w:r w:rsidRPr="00A00DB4">
        <w:rPr>
          <w:rFonts w:asciiTheme="minorHAnsi" w:hAnsiTheme="minorHAnsi" w:cstheme="minorHAnsi"/>
          <w:sz w:val="18"/>
          <w:szCs w:val="18"/>
        </w:rPr>
        <w:lastRenderedPageBreak/>
        <w:t>the user throughout the system.</w:t>
      </w:r>
    </w:p>
    <w:p w14:paraId="4F3D2B2C" w14:textId="77777777" w:rsidR="00D976B0" w:rsidRPr="00A00DB4" w:rsidRDefault="00D976B0" w:rsidP="00DB7D07">
      <w:pPr>
        <w:ind w:left="2700" w:hanging="2160"/>
        <w:rPr>
          <w:rFonts w:asciiTheme="minorHAnsi" w:hAnsiTheme="minorHAnsi" w:cstheme="minorHAnsi"/>
          <w:sz w:val="18"/>
          <w:szCs w:val="18"/>
        </w:rPr>
      </w:pPr>
    </w:p>
    <w:p w14:paraId="78AE0595" w14:textId="77777777" w:rsidR="004F446F" w:rsidRPr="00A00DB4" w:rsidRDefault="004F446F" w:rsidP="00DB7D07">
      <w:pPr>
        <w:pStyle w:val="NoSpacing"/>
        <w:ind w:left="2700" w:hanging="2160"/>
        <w:rPr>
          <w:rFonts w:asciiTheme="minorHAnsi" w:hAnsiTheme="minorHAnsi" w:cstheme="minorHAnsi"/>
          <w:sz w:val="18"/>
          <w:szCs w:val="18"/>
        </w:rPr>
      </w:pPr>
      <w:r w:rsidRPr="00A00DB4">
        <w:rPr>
          <w:rFonts w:asciiTheme="minorHAnsi" w:hAnsiTheme="minorHAnsi" w:cstheme="minorHAnsi"/>
          <w:i/>
          <w:sz w:val="18"/>
          <w:szCs w:val="18"/>
        </w:rPr>
        <w:t>Contains Recycled-</w:t>
      </w:r>
      <w:r w:rsidRPr="00A00DB4">
        <w:rPr>
          <w:rFonts w:asciiTheme="minorHAnsi" w:hAnsiTheme="minorHAnsi" w:cstheme="minorHAnsi"/>
          <w:i/>
          <w:sz w:val="18"/>
          <w:szCs w:val="18"/>
        </w:rPr>
        <w:tab/>
      </w:r>
      <w:r w:rsidRPr="00A00DB4">
        <w:rPr>
          <w:rFonts w:asciiTheme="minorHAnsi" w:hAnsiTheme="minorHAnsi" w:cstheme="minorHAnsi"/>
          <w:sz w:val="18"/>
          <w:szCs w:val="18"/>
        </w:rPr>
        <w:t>More and more consumers want to be aware if product</w:t>
      </w:r>
      <w:r w:rsidR="00D976B0">
        <w:rPr>
          <w:rFonts w:asciiTheme="minorHAnsi" w:hAnsiTheme="minorHAnsi" w:cstheme="minorHAnsi"/>
          <w:sz w:val="18"/>
          <w:szCs w:val="18"/>
        </w:rPr>
        <w:t>s contain recycled material.</w:t>
      </w:r>
      <w:r w:rsidRPr="00D976B0">
        <w:rPr>
          <w:rFonts w:asciiTheme="minorHAnsi" w:hAnsiTheme="minorHAnsi" w:cstheme="minorHAnsi"/>
          <w:sz w:val="18"/>
          <w:szCs w:val="18"/>
        </w:rPr>
        <w:t xml:space="preserve">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does contain recycled material.  Enter FALSE if it does not.     </w:t>
      </w:r>
    </w:p>
    <w:p w14:paraId="471913B9" w14:textId="77777777" w:rsidR="004F446F" w:rsidRPr="00A00DB4" w:rsidRDefault="004F446F" w:rsidP="00DB7D07">
      <w:pPr>
        <w:pStyle w:val="NoSpacing"/>
        <w:ind w:left="540"/>
        <w:rPr>
          <w:rFonts w:asciiTheme="minorHAnsi" w:hAnsiTheme="minorHAnsi" w:cstheme="minorHAnsi"/>
          <w:b/>
          <w:sz w:val="18"/>
          <w:szCs w:val="18"/>
        </w:rPr>
      </w:pPr>
      <w:r w:rsidRPr="00A00DB4">
        <w:rPr>
          <w:rFonts w:asciiTheme="minorHAnsi" w:hAnsiTheme="minorHAnsi" w:cstheme="minorHAnsi"/>
          <w:i/>
          <w:sz w:val="18"/>
          <w:szCs w:val="18"/>
        </w:rPr>
        <w:tab/>
      </w:r>
      <w:r w:rsidR="00D976B0">
        <w:rPr>
          <w:rFonts w:asciiTheme="minorHAnsi" w:hAnsiTheme="minorHAnsi" w:cstheme="minorHAnsi"/>
          <w:sz w:val="18"/>
          <w:szCs w:val="18"/>
        </w:rPr>
        <w:tab/>
      </w:r>
      <w:r w:rsidR="00D976B0">
        <w:rPr>
          <w:rFonts w:asciiTheme="minorHAnsi" w:hAnsiTheme="minorHAnsi" w:cstheme="minorHAnsi"/>
          <w:sz w:val="18"/>
          <w:szCs w:val="18"/>
        </w:rPr>
        <w:tab/>
      </w:r>
      <w:r w:rsidRPr="00A00DB4">
        <w:rPr>
          <w:rFonts w:asciiTheme="minorHAnsi" w:hAnsiTheme="minorHAnsi" w:cstheme="minorHAnsi"/>
          <w:sz w:val="18"/>
          <w:szCs w:val="18"/>
        </w:rPr>
        <w:t xml:space="preserve">This is a </w:t>
      </w:r>
      <w:r w:rsidRPr="00A00DB4">
        <w:rPr>
          <w:rFonts w:asciiTheme="minorHAnsi" w:hAnsiTheme="minorHAnsi" w:cstheme="minorHAnsi"/>
          <w:b/>
          <w:sz w:val="18"/>
          <w:szCs w:val="18"/>
        </w:rPr>
        <w:t>required field.</w:t>
      </w:r>
    </w:p>
    <w:p w14:paraId="28167DF2" w14:textId="77777777" w:rsidR="004F446F" w:rsidRPr="00A00DB4" w:rsidRDefault="004F446F" w:rsidP="00DB7D07">
      <w:pPr>
        <w:pStyle w:val="NoSpacing"/>
        <w:ind w:left="540"/>
        <w:rPr>
          <w:rFonts w:asciiTheme="minorHAnsi" w:hAnsiTheme="minorHAnsi" w:cstheme="minorHAnsi"/>
          <w:sz w:val="18"/>
          <w:szCs w:val="18"/>
        </w:rPr>
      </w:pPr>
    </w:p>
    <w:p w14:paraId="01EA694F" w14:textId="79790C9F"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Is </w:t>
      </w:r>
      <w:proofErr w:type="spellStart"/>
      <w:r w:rsidRPr="00A00DB4">
        <w:rPr>
          <w:rFonts w:asciiTheme="minorHAnsi" w:hAnsiTheme="minorHAnsi" w:cstheme="minorHAnsi"/>
          <w:i/>
          <w:sz w:val="18"/>
          <w:szCs w:val="18"/>
        </w:rPr>
        <w:t>UPSable</w:t>
      </w:r>
      <w:proofErr w:type="spellEnd"/>
      <w:r w:rsidRPr="00A00DB4">
        <w:rPr>
          <w:rFonts w:asciiTheme="minorHAnsi" w:hAnsiTheme="minorHAnsi" w:cstheme="minorHAnsi"/>
          <w:i/>
          <w:sz w:val="18"/>
          <w:szCs w:val="18"/>
        </w:rPr>
        <w:t>-</w:t>
      </w:r>
      <w:ins w:id="93" w:author="Admin" w:date="2022-02-16T12:49:00Z">
        <w:r w:rsidR="007C3074" w:rsidRPr="00A00DB4" w:rsidDel="007C3074">
          <w:rPr>
            <w:rFonts w:asciiTheme="minorHAnsi" w:hAnsiTheme="minorHAnsi" w:cstheme="minorHAnsi"/>
            <w:sz w:val="18"/>
            <w:szCs w:val="18"/>
          </w:rPr>
          <w:t xml:space="preserve"> </w:t>
        </w:r>
      </w:ins>
      <w:del w:id="94" w:author="Admin" w:date="2022-02-16T12:49:00Z">
        <w:r w:rsidRPr="00A00DB4" w:rsidDel="007C3074">
          <w:rPr>
            <w:rFonts w:asciiTheme="minorHAnsi" w:hAnsiTheme="minorHAnsi" w:cstheme="minorHAnsi"/>
            <w:sz w:val="18"/>
            <w:szCs w:val="18"/>
          </w:rPr>
          <w:tab/>
        </w:r>
      </w:del>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qualifies for standard </w:t>
      </w:r>
      <w:proofErr w:type="gramStart"/>
      <w:r w:rsidRPr="00A00DB4">
        <w:rPr>
          <w:rFonts w:asciiTheme="minorHAnsi" w:hAnsiTheme="minorHAnsi" w:cstheme="minorHAnsi"/>
          <w:sz w:val="18"/>
          <w:szCs w:val="18"/>
        </w:rPr>
        <w:t>shipping.</w:t>
      </w:r>
      <w:proofErr w:type="gramEnd"/>
      <w:r w:rsidRPr="00A00DB4">
        <w:rPr>
          <w:rFonts w:asciiTheme="minorHAnsi" w:hAnsiTheme="minorHAnsi" w:cstheme="minorHAnsi"/>
          <w:sz w:val="18"/>
          <w:szCs w:val="18"/>
        </w:rPr>
        <w:t xml:space="preserve">  If special shipping is required, enter FALSE. </w:t>
      </w:r>
    </w:p>
    <w:p w14:paraId="18D6BE9D" w14:textId="77777777" w:rsidR="004F446F" w:rsidRPr="00A00DB4" w:rsidRDefault="004F446F" w:rsidP="00DB7D07">
      <w:pPr>
        <w:ind w:left="2700" w:hanging="2160"/>
        <w:rPr>
          <w:rFonts w:asciiTheme="minorHAnsi" w:hAnsiTheme="minorHAnsi" w:cstheme="minorHAnsi"/>
          <w:sz w:val="18"/>
          <w:szCs w:val="18"/>
        </w:rPr>
      </w:pPr>
    </w:p>
    <w:p w14:paraId="015B4863" w14:textId="1F58193D"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Value Pack</w:t>
      </w:r>
      <w:del w:id="95" w:author="Admin" w:date="2022-02-16T12:49:00Z">
        <w:r w:rsidRPr="00A00DB4" w:rsidDel="007C3074">
          <w:rPr>
            <w:rFonts w:asciiTheme="minorHAnsi" w:hAnsiTheme="minorHAnsi" w:cstheme="minorHAnsi"/>
            <w:i/>
            <w:sz w:val="18"/>
            <w:szCs w:val="18"/>
          </w:rPr>
          <w:delText>-</w:delText>
        </w:r>
      </w:del>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Some industries have the same item available in to purchase in an </w:t>
      </w:r>
      <w:r w:rsidR="00B43737">
        <w:rPr>
          <w:rFonts w:asciiTheme="minorHAnsi" w:hAnsiTheme="minorHAnsi" w:cstheme="minorHAnsi"/>
          <w:sz w:val="18"/>
          <w:szCs w:val="18"/>
        </w:rPr>
        <w:t>“</w:t>
      </w:r>
      <w:r w:rsidRPr="00A00DB4">
        <w:rPr>
          <w:rFonts w:asciiTheme="minorHAnsi" w:hAnsiTheme="minorHAnsi" w:cstheme="minorHAnsi"/>
          <w:sz w:val="18"/>
          <w:szCs w:val="18"/>
        </w:rPr>
        <w:t>each</w:t>
      </w:r>
      <w:r w:rsidR="00B43737">
        <w:rPr>
          <w:rFonts w:asciiTheme="minorHAnsi" w:hAnsiTheme="minorHAnsi" w:cstheme="minorHAnsi"/>
          <w:sz w:val="18"/>
          <w:szCs w:val="18"/>
        </w:rPr>
        <w:t>”</w:t>
      </w:r>
      <w:r w:rsidRPr="00A00DB4">
        <w:rPr>
          <w:rFonts w:asciiTheme="minorHAnsi" w:hAnsiTheme="minorHAnsi" w:cstheme="minorHAnsi"/>
          <w:sz w:val="18"/>
          <w:szCs w:val="18"/>
        </w:rPr>
        <w:t xml:space="preserve"> quantity as well as larger “value pack” quantities such as by dozen, case, etc.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you want to indicate it is a value pack.</w:t>
      </w:r>
    </w:p>
    <w:p w14:paraId="25F49CB0" w14:textId="77777777" w:rsidR="004F446F" w:rsidRPr="00A00DB4" w:rsidRDefault="004F446F" w:rsidP="00DB7D07">
      <w:pPr>
        <w:ind w:left="2700" w:hanging="2160"/>
        <w:rPr>
          <w:rFonts w:asciiTheme="minorHAnsi" w:hAnsiTheme="minorHAnsi" w:cstheme="minorHAnsi"/>
          <w:sz w:val="18"/>
          <w:szCs w:val="18"/>
        </w:rPr>
      </w:pPr>
    </w:p>
    <w:p w14:paraId="342BD18C" w14:textId="11CCF4A8"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Green-</w:t>
      </w:r>
      <w:r w:rsidRPr="00A00DB4">
        <w:rPr>
          <w:rFonts w:asciiTheme="minorHAnsi" w:hAnsiTheme="minorHAnsi" w:cstheme="minorHAnsi"/>
          <w:i/>
          <w:sz w:val="18"/>
          <w:szCs w:val="18"/>
        </w:rPr>
        <w:tab/>
      </w:r>
      <w:r w:rsidRPr="00A00DB4">
        <w:rPr>
          <w:rFonts w:asciiTheme="minorHAnsi" w:hAnsiTheme="minorHAnsi" w:cstheme="minorHAnsi"/>
          <w:sz w:val="18"/>
          <w:szCs w:val="18"/>
        </w:rPr>
        <w:t>An item is considered Green based on criteria including:</w:t>
      </w:r>
      <w:r w:rsidR="00B43737">
        <w:rPr>
          <w:rFonts w:asciiTheme="minorHAnsi" w:hAnsiTheme="minorHAnsi" w:cstheme="minorHAnsi"/>
          <w:sz w:val="18"/>
          <w:szCs w:val="18"/>
        </w:rPr>
        <w:t xml:space="preserve"> </w:t>
      </w:r>
      <w:r w:rsidRPr="00A00DB4">
        <w:rPr>
          <w:rFonts w:asciiTheme="minorHAnsi" w:hAnsiTheme="minorHAnsi" w:cstheme="minorHAnsi"/>
          <w:sz w:val="18"/>
          <w:szCs w:val="18"/>
        </w:rPr>
        <w:t xml:space="preserve"> Contains Recycled Content, Helps to Recycle, Energy Saver, Renewable Source/ Rechargeable, Biodegradable/Compostable, Non-toxic, "Greener" Alternative/ Reusable, Low VOC's, CFC's, etc., and other Green criteria.</w:t>
      </w:r>
    </w:p>
    <w:p w14:paraId="1012C363" w14:textId="77777777" w:rsidR="004F446F" w:rsidRPr="00A00DB4" w:rsidRDefault="004F446F" w:rsidP="00DB7D07">
      <w:pPr>
        <w:ind w:left="2700" w:hanging="2160"/>
        <w:rPr>
          <w:rFonts w:asciiTheme="minorHAnsi" w:hAnsiTheme="minorHAnsi" w:cstheme="minorHAnsi"/>
          <w:sz w:val="18"/>
          <w:szCs w:val="18"/>
        </w:rPr>
      </w:pPr>
    </w:p>
    <w:p w14:paraId="3ADE6ECA" w14:textId="6E79F227" w:rsidR="004F446F" w:rsidRPr="00A00DB4" w:rsidRDefault="004F446F" w:rsidP="00DB7D07">
      <w:pPr>
        <w:ind w:left="2700" w:hanging="2160"/>
        <w:jc w:val="both"/>
        <w:rPr>
          <w:rFonts w:asciiTheme="minorHAnsi" w:hAnsiTheme="minorHAnsi" w:cstheme="minorHAnsi"/>
          <w:sz w:val="18"/>
          <w:szCs w:val="18"/>
        </w:rPr>
      </w:pPr>
      <w:smartTag w:uri="urn:schemas-microsoft-com:office:smarttags" w:element="stockticker">
        <w:r w:rsidRPr="00A00DB4">
          <w:rPr>
            <w:rFonts w:asciiTheme="minorHAnsi" w:hAnsiTheme="minorHAnsi" w:cstheme="minorHAnsi"/>
            <w:i/>
            <w:sz w:val="18"/>
            <w:szCs w:val="18"/>
          </w:rPr>
          <w:t>UPC</w:t>
        </w:r>
      </w:smartTag>
      <w:r w:rsidRPr="00A00DB4">
        <w:rPr>
          <w:rFonts w:asciiTheme="minorHAnsi" w:hAnsiTheme="minorHAnsi" w:cstheme="minorHAnsi"/>
          <w:i/>
          <w:sz w:val="18"/>
          <w:szCs w:val="18"/>
        </w:rPr>
        <w:t xml:space="preserve"> Code</w:t>
      </w:r>
      <w:del w:id="96" w:author="Admin" w:date="2022-02-16T12:49:00Z">
        <w:r w:rsidRPr="00A00DB4" w:rsidDel="007C3074">
          <w:rPr>
            <w:rFonts w:asciiTheme="minorHAnsi" w:hAnsiTheme="minorHAnsi" w:cstheme="minorHAnsi"/>
            <w:i/>
            <w:sz w:val="18"/>
            <w:szCs w:val="18"/>
          </w:rPr>
          <w:delText>-</w:delText>
        </w:r>
      </w:del>
      <w:r w:rsidRPr="00A00DB4">
        <w:rPr>
          <w:rFonts w:asciiTheme="minorHAnsi" w:hAnsiTheme="minorHAnsi" w:cstheme="minorHAnsi"/>
          <w:sz w:val="18"/>
          <w:szCs w:val="18"/>
        </w:rPr>
        <w:tab/>
      </w:r>
      <w:proofErr w:type="gramStart"/>
      <w:r w:rsidRPr="00A00DB4">
        <w:rPr>
          <w:rFonts w:asciiTheme="minorHAnsi" w:hAnsiTheme="minorHAnsi" w:cstheme="minorHAnsi"/>
          <w:sz w:val="18"/>
          <w:szCs w:val="18"/>
        </w:rPr>
        <w:t>This</w:t>
      </w:r>
      <w:proofErr w:type="gramEnd"/>
      <w:r w:rsidRPr="00A00DB4">
        <w:rPr>
          <w:rFonts w:asciiTheme="minorHAnsi" w:hAnsiTheme="minorHAnsi" w:cstheme="minorHAnsi"/>
          <w:sz w:val="18"/>
          <w:szCs w:val="18"/>
        </w:rPr>
        <w:t xml:space="preserve">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(if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is available for the product).  Universal Product Codes are either 10 or 12 digits long.  Please make sure you enter the correct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code and do not add or delete any digits.</w:t>
      </w:r>
    </w:p>
    <w:p w14:paraId="024D17F6" w14:textId="77777777" w:rsidR="004F446F" w:rsidRPr="00A00DB4" w:rsidRDefault="004F446F" w:rsidP="00DB7D07">
      <w:pPr>
        <w:ind w:left="2700" w:hanging="2160"/>
        <w:jc w:val="both"/>
        <w:rPr>
          <w:rFonts w:asciiTheme="minorHAnsi" w:hAnsiTheme="minorHAnsi" w:cstheme="minorHAnsi"/>
          <w:sz w:val="18"/>
          <w:szCs w:val="18"/>
        </w:rPr>
      </w:pPr>
    </w:p>
    <w:p w14:paraId="629CE89F" w14:textId="574BB87B"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MSDS URL-</w:t>
      </w:r>
      <w:r w:rsidRPr="00A00DB4">
        <w:rPr>
          <w:rFonts w:asciiTheme="minorHAnsi" w:hAnsiTheme="minorHAnsi" w:cstheme="minorHAnsi"/>
          <w:sz w:val="18"/>
          <w:szCs w:val="18"/>
        </w:rPr>
        <w:tab/>
        <w:t xml:space="preserve">If your product has a MSDS sheet associated with it, </w:t>
      </w:r>
      <w:proofErr w:type="gramStart"/>
      <w:r w:rsidRPr="00A00DB4">
        <w:rPr>
          <w:rFonts w:asciiTheme="minorHAnsi" w:hAnsiTheme="minorHAnsi" w:cstheme="minorHAnsi"/>
          <w:sz w:val="18"/>
          <w:szCs w:val="18"/>
        </w:rPr>
        <w:t>provide</w:t>
      </w:r>
      <w:proofErr w:type="gramEnd"/>
      <w:r w:rsidRPr="00A00DB4">
        <w:rPr>
          <w:rFonts w:asciiTheme="minorHAnsi" w:hAnsiTheme="minorHAnsi" w:cstheme="minorHAnsi"/>
          <w:sz w:val="18"/>
          <w:szCs w:val="18"/>
        </w:rPr>
        <w:t xml:space="preserve"> the URL for the image of the MSDS sheet here.  Be sure to include https:// in the link.  Users will be able to pull up the MSDS sheet from the Item Detail page in the system.</w:t>
      </w:r>
    </w:p>
    <w:p w14:paraId="3894F4B4" w14:textId="77777777" w:rsidR="004F446F" w:rsidRPr="00A00DB4" w:rsidRDefault="004F446F" w:rsidP="00DB7D07">
      <w:pPr>
        <w:ind w:left="2700" w:hanging="2160"/>
        <w:jc w:val="both"/>
        <w:rPr>
          <w:rFonts w:asciiTheme="minorHAnsi" w:hAnsiTheme="minorHAnsi" w:cstheme="minorHAnsi"/>
          <w:sz w:val="18"/>
          <w:szCs w:val="18"/>
        </w:rPr>
      </w:pPr>
    </w:p>
    <w:p w14:paraId="457C7F2C" w14:textId="0EF11955"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UNSPSC-</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Provide the UN Standard Product Service Code in this field.  This classification code may be used by the client for reporting purposes.</w:t>
      </w:r>
    </w:p>
    <w:p w14:paraId="54279665" w14:textId="77777777" w:rsidR="004F446F" w:rsidRPr="00A00DB4" w:rsidRDefault="004F446F" w:rsidP="00DB7D07">
      <w:pPr>
        <w:ind w:left="2700" w:hanging="2160"/>
        <w:jc w:val="both"/>
        <w:rPr>
          <w:rFonts w:asciiTheme="minorHAnsi" w:hAnsiTheme="minorHAnsi" w:cstheme="minorHAnsi"/>
          <w:sz w:val="18"/>
          <w:szCs w:val="18"/>
        </w:rPr>
      </w:pPr>
    </w:p>
    <w:p w14:paraId="0DC1919D" w14:textId="5C1F7AC0"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Small Image URL</w:t>
      </w:r>
      <w:del w:id="97" w:author="Admin" w:date="2022-02-16T12:49:00Z">
        <w:r w:rsidRPr="00A00DB4" w:rsidDel="007C3074">
          <w:rPr>
            <w:rFonts w:asciiTheme="minorHAnsi" w:hAnsiTheme="minorHAnsi" w:cstheme="minorHAnsi"/>
            <w:i/>
            <w:sz w:val="18"/>
            <w:szCs w:val="18"/>
          </w:rPr>
          <w:delText>-</w:delText>
        </w:r>
      </w:del>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This is the URL of for the small image of the product you are selling.  The small image will appear in search results and should be approximately 100h x 100w.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55FBDD3F" w14:textId="77777777" w:rsidR="004F446F" w:rsidRPr="00A00DB4" w:rsidRDefault="004F446F" w:rsidP="00DB7D07">
      <w:pPr>
        <w:ind w:left="2700" w:hanging="2160"/>
        <w:jc w:val="both"/>
        <w:rPr>
          <w:rFonts w:asciiTheme="minorHAnsi" w:hAnsiTheme="minorHAnsi" w:cstheme="minorHAnsi"/>
          <w:sz w:val="18"/>
          <w:szCs w:val="18"/>
        </w:rPr>
      </w:pPr>
    </w:p>
    <w:p w14:paraId="3A638FFB" w14:textId="11A20682"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 xml:space="preserve">Medium Image </w:t>
      </w:r>
      <w:proofErr w:type="spellStart"/>
      <w:r w:rsidRPr="00A00DB4">
        <w:rPr>
          <w:rFonts w:asciiTheme="minorHAnsi" w:hAnsiTheme="minorHAnsi" w:cstheme="minorHAnsi"/>
          <w:i/>
          <w:sz w:val="18"/>
          <w:szCs w:val="18"/>
        </w:rPr>
        <w:t>URL</w:t>
      </w:r>
      <w:del w:id="98" w:author="Admin" w:date="2022-02-16T12:49:00Z">
        <w:r w:rsidRPr="00A00DB4" w:rsidDel="007C3074">
          <w:rPr>
            <w:rFonts w:asciiTheme="minorHAnsi" w:hAnsiTheme="minorHAnsi" w:cstheme="minorHAnsi"/>
            <w:i/>
            <w:sz w:val="18"/>
            <w:szCs w:val="18"/>
          </w:rPr>
          <w:delText>-</w:delText>
        </w:r>
        <w:r w:rsidRPr="00A00DB4" w:rsidDel="007C3074">
          <w:rPr>
            <w:rFonts w:asciiTheme="minorHAnsi" w:hAnsiTheme="minorHAnsi" w:cstheme="minorHAnsi"/>
            <w:sz w:val="18"/>
            <w:szCs w:val="18"/>
          </w:rPr>
          <w:tab/>
        </w:r>
      </w:del>
      <w:bookmarkStart w:id="99" w:name="_GoBack"/>
      <w:bookmarkEnd w:id="99"/>
      <w:proofErr w:type="gramStart"/>
      <w:r w:rsidRPr="00A00DB4">
        <w:rPr>
          <w:rFonts w:asciiTheme="minorHAnsi" w:hAnsiTheme="minorHAnsi" w:cstheme="minorHAnsi"/>
          <w:sz w:val="18"/>
          <w:szCs w:val="18"/>
        </w:rPr>
        <w:t>This</w:t>
      </w:r>
      <w:proofErr w:type="spellEnd"/>
      <w:proofErr w:type="gramEnd"/>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medium image of the product you are selling.  The medium image will appear in the individual item detail page and should be approximately 240h x 240w.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8975EB6" w14:textId="77777777" w:rsidR="004F446F" w:rsidRPr="00A00DB4" w:rsidRDefault="004F446F" w:rsidP="00DB7D07">
      <w:pPr>
        <w:ind w:left="2700" w:hanging="2160"/>
        <w:jc w:val="both"/>
        <w:rPr>
          <w:rFonts w:asciiTheme="minorHAnsi" w:hAnsiTheme="minorHAnsi" w:cstheme="minorHAnsi"/>
          <w:sz w:val="18"/>
          <w:szCs w:val="18"/>
        </w:rPr>
      </w:pPr>
    </w:p>
    <w:p w14:paraId="02192D62" w14:textId="2CE11C1C"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Large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large image of the product you are selling.  The large image will appear when the user clicks on the “view larger image” link on the individual item detail page and should be approximately 400h x 400w.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AEEC419" w14:textId="77777777" w:rsidR="004F446F" w:rsidRPr="00A00DB4" w:rsidRDefault="004F446F" w:rsidP="00DB7D07">
      <w:pPr>
        <w:ind w:left="2700" w:hanging="2160"/>
        <w:jc w:val="both"/>
        <w:rPr>
          <w:rFonts w:asciiTheme="minorHAnsi" w:hAnsiTheme="minorHAnsi" w:cstheme="minorHAnsi"/>
          <w:sz w:val="18"/>
          <w:szCs w:val="18"/>
        </w:rPr>
      </w:pPr>
    </w:p>
    <w:p w14:paraId="54E5AF1A"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Attribute Name/Value-</w:t>
      </w:r>
      <w:r w:rsidRPr="00A00DB4">
        <w:rPr>
          <w:rFonts w:asciiTheme="minorHAnsi" w:hAnsiTheme="minorHAnsi" w:cstheme="minorHAnsi"/>
          <w:sz w:val="18"/>
          <w:szCs w:val="18"/>
        </w:rPr>
        <w:tab/>
        <w:t xml:space="preserve">You may create up to 3 attributes for your product.  An example of an attribute name may be “Size” and its value may be “Large”.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Attributes are: </w:t>
      </w:r>
    </w:p>
    <w:p w14:paraId="0A7B55E2" w14:textId="77777777" w:rsidR="004F446F" w:rsidRPr="00A00DB4" w:rsidRDefault="004F446F" w:rsidP="00DB7D07">
      <w:pPr>
        <w:ind w:left="2700" w:hanging="2160"/>
        <w:jc w:val="both"/>
        <w:rPr>
          <w:rFonts w:asciiTheme="minorHAnsi" w:hAnsiTheme="minorHAnsi" w:cstheme="minorHAnsi"/>
          <w:b/>
          <w:sz w:val="18"/>
          <w:szCs w:val="18"/>
        </w:rPr>
      </w:pPr>
      <w:r w:rsidRPr="00A00DB4">
        <w:rPr>
          <w:rFonts w:asciiTheme="minorHAnsi" w:hAnsiTheme="minorHAnsi" w:cstheme="minorHAnsi"/>
          <w:i/>
          <w:sz w:val="18"/>
          <w:szCs w:val="18"/>
        </w:rPr>
        <w:tab/>
      </w:r>
      <w:r w:rsidRPr="00A00DB4">
        <w:rPr>
          <w:rFonts w:asciiTheme="minorHAnsi" w:hAnsiTheme="minorHAnsi" w:cstheme="minorHAnsi"/>
          <w:b/>
          <w:sz w:val="18"/>
          <w:szCs w:val="18"/>
        </w:rPr>
        <w:t>Attribute Name</w:t>
      </w:r>
      <w:r w:rsidRPr="00A00DB4">
        <w:rPr>
          <w:rFonts w:asciiTheme="minorHAnsi" w:hAnsiTheme="minorHAnsi" w:cstheme="minorHAnsi"/>
          <w:b/>
          <w:sz w:val="18"/>
          <w:szCs w:val="18"/>
        </w:rPr>
        <w:tab/>
      </w:r>
      <w:r w:rsidRPr="00A00DB4">
        <w:rPr>
          <w:rFonts w:asciiTheme="minorHAnsi" w:hAnsiTheme="minorHAnsi" w:cstheme="minorHAnsi"/>
          <w:b/>
          <w:sz w:val="18"/>
          <w:szCs w:val="18"/>
        </w:rPr>
        <w:tab/>
      </w:r>
      <w:r w:rsidR="00D976B0">
        <w:rPr>
          <w:rFonts w:asciiTheme="minorHAnsi" w:hAnsiTheme="minorHAnsi" w:cstheme="minorHAnsi"/>
          <w:b/>
          <w:sz w:val="18"/>
          <w:szCs w:val="18"/>
        </w:rPr>
        <w:tab/>
      </w:r>
      <w:r w:rsidRPr="00A00DB4">
        <w:rPr>
          <w:rFonts w:asciiTheme="minorHAnsi" w:hAnsiTheme="minorHAnsi" w:cstheme="minorHAnsi"/>
          <w:b/>
          <w:sz w:val="18"/>
          <w:szCs w:val="18"/>
        </w:rPr>
        <w:t>Value Syntax</w:t>
      </w:r>
    </w:p>
    <w:p w14:paraId="389A85FC" w14:textId="77777777" w:rsidR="004F446F" w:rsidRPr="00A00DB4" w:rsidRDefault="004F446F" w:rsidP="00DB7D07">
      <w:pPr>
        <w:ind w:left="2700" w:hanging="2160"/>
        <w:jc w:val="both"/>
        <w:rPr>
          <w:rFonts w:asciiTheme="minorHAnsi" w:hAnsiTheme="minorHAnsi" w:cstheme="minorHAnsi"/>
          <w:i/>
          <w:sz w:val="18"/>
          <w:szCs w:val="18"/>
        </w:rPr>
      </w:pPr>
      <w:r w:rsidRPr="00A00DB4">
        <w:rPr>
          <w:rFonts w:asciiTheme="minorHAnsi" w:hAnsiTheme="minorHAnsi" w:cstheme="minorHAnsi"/>
          <w:i/>
          <w:sz w:val="18"/>
          <w:szCs w:val="18"/>
        </w:rPr>
        <w:tab/>
        <w:t>QPA Number</w:t>
      </w:r>
      <w:r w:rsidRPr="00A00DB4">
        <w:rPr>
          <w:rFonts w:asciiTheme="minorHAnsi" w:hAnsiTheme="minorHAnsi" w:cstheme="minorHAnsi"/>
          <w:i/>
          <w:sz w:val="18"/>
          <w:szCs w:val="18"/>
        </w:rPr>
        <w:tab/>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The assigned number of the QPA</w:t>
      </w:r>
    </w:p>
    <w:p w14:paraId="1B12E7F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t>QPA Expiration Date</w:t>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On what date the QPA Expire - DD/MM/YYYY format</w:t>
      </w:r>
    </w:p>
    <w:p w14:paraId="3F58E8C2" w14:textId="77777777" w:rsidR="004F446F" w:rsidRPr="00A00DB4" w:rsidRDefault="004F446F" w:rsidP="00DB7D07">
      <w:pPr>
        <w:ind w:left="2700" w:hanging="2160"/>
        <w:jc w:val="both"/>
        <w:rPr>
          <w:rFonts w:asciiTheme="minorHAnsi" w:hAnsiTheme="minorHAnsi" w:cstheme="minorHAnsi"/>
          <w:i/>
          <w:sz w:val="18"/>
          <w:szCs w:val="18"/>
        </w:rPr>
      </w:pPr>
    </w:p>
    <w:p w14:paraId="50E63D0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Status-</w:t>
      </w:r>
      <w:r w:rsidRPr="00A00DB4">
        <w:rPr>
          <w:rFonts w:asciiTheme="minorHAnsi" w:hAnsiTheme="minorHAnsi" w:cstheme="minorHAnsi"/>
          <w:sz w:val="18"/>
          <w:szCs w:val="18"/>
        </w:rPr>
        <w:tab/>
        <w:t>A product can either be ACTIVE or DISCONTINUED.  An item is considered to be ACTIVE unless you specify DISCONTINUED in this field.  An item with a DISCONTINUED value in this field will not be accessible to end users in the system</w:t>
      </w:r>
    </w:p>
    <w:p w14:paraId="2BBF4A19" w14:textId="77777777" w:rsidR="004F446F" w:rsidRPr="00A00DB4" w:rsidRDefault="004F446F" w:rsidP="00DB7D07">
      <w:pPr>
        <w:ind w:left="2700" w:hanging="2160"/>
        <w:jc w:val="both"/>
        <w:rPr>
          <w:rFonts w:asciiTheme="minorHAnsi" w:hAnsiTheme="minorHAnsi" w:cstheme="minorHAnsi"/>
          <w:sz w:val="18"/>
          <w:szCs w:val="18"/>
        </w:rPr>
      </w:pPr>
    </w:p>
    <w:p w14:paraId="648A68C9"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This is your net selling price of the product to the customer. If the price is not marked up, use 0.00 for the price. </w:t>
      </w:r>
    </w:p>
    <w:p w14:paraId="2CE2E0B4" w14:textId="77777777" w:rsidR="004F446F" w:rsidRPr="00A00DB4" w:rsidRDefault="004F446F" w:rsidP="00DB7D07">
      <w:pPr>
        <w:ind w:left="2700" w:hanging="2160"/>
        <w:jc w:val="both"/>
        <w:rPr>
          <w:rFonts w:asciiTheme="minorHAnsi" w:hAnsiTheme="minorHAnsi" w:cstheme="minorHAnsi"/>
          <w:sz w:val="18"/>
          <w:szCs w:val="18"/>
        </w:rPr>
      </w:pPr>
    </w:p>
    <w:p w14:paraId="16D332A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 Effective Date-</w:t>
      </w:r>
      <w:r w:rsidRPr="00A00DB4">
        <w:rPr>
          <w:rFonts w:asciiTheme="minorHAnsi" w:hAnsiTheme="minorHAnsi" w:cstheme="minorHAnsi"/>
          <w:sz w:val="18"/>
          <w:szCs w:val="18"/>
        </w:rPr>
        <w:tab/>
        <w:t>Enter the date that the net price you listed for the product becomes effective.  Pricing in the system will change accordingly on the date you list in this field.</w:t>
      </w:r>
    </w:p>
    <w:p w14:paraId="3F4A3124" w14:textId="77777777" w:rsidR="004F446F" w:rsidRPr="00A00DB4" w:rsidRDefault="004F446F" w:rsidP="00DB7D07">
      <w:pPr>
        <w:ind w:left="2700" w:hanging="2160"/>
        <w:jc w:val="both"/>
        <w:rPr>
          <w:rFonts w:asciiTheme="minorHAnsi" w:hAnsiTheme="minorHAnsi" w:cstheme="minorHAnsi"/>
          <w:sz w:val="18"/>
          <w:szCs w:val="18"/>
        </w:rPr>
      </w:pPr>
    </w:p>
    <w:p w14:paraId="1C4C0613"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Is Contract Item-</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the specific product is part of contract that you have with the customer.  Example:  An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supply vendor may have a catalog of 5,000 items, of which the customer has negotiated a “market basket” of 100 items that are on contract with fixed pricing for a specific period of time.  In this case the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vendor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for the 100 market basket items.  In other cases, the entire catalog may be on contract.  As such, you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for all items listed in the catalog.  These Market Basket Items will be visible in the catalog, marked with an icon.</w:t>
      </w:r>
    </w:p>
    <w:p w14:paraId="2B91D222" w14:textId="77777777" w:rsidR="004F446F" w:rsidRPr="00A00DB4" w:rsidRDefault="004F446F" w:rsidP="00DB7D07">
      <w:pPr>
        <w:ind w:left="2700" w:firstLine="720"/>
        <w:jc w:val="both"/>
        <w:rPr>
          <w:rFonts w:asciiTheme="minorHAnsi" w:hAnsiTheme="minorHAnsi" w:cstheme="minorHAnsi"/>
          <w:sz w:val="18"/>
          <w:szCs w:val="18"/>
        </w:rPr>
      </w:pPr>
    </w:p>
    <w:p w14:paraId="143723EB"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List Price-</w:t>
      </w:r>
      <w:r w:rsidRPr="00A00DB4">
        <w:rPr>
          <w:rFonts w:asciiTheme="minorHAnsi" w:hAnsiTheme="minorHAnsi" w:cstheme="minorHAnsi"/>
          <w:sz w:val="18"/>
          <w:szCs w:val="18"/>
        </w:rPr>
        <w:tab/>
        <w:t>Use this field to enter the Manufacturers Suggested Retail Price (MSRP) or “List Price”</w:t>
      </w:r>
    </w:p>
    <w:p w14:paraId="22699F60"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r>
    </w:p>
    <w:p w14:paraId="4913F7C5" w14:textId="5596F0E7" w:rsidR="004F446F" w:rsidRDefault="004F446F" w:rsidP="00DB7D07">
      <w:pPr>
        <w:ind w:left="180"/>
        <w:rPr>
          <w:rFonts w:asciiTheme="minorHAnsi" w:hAnsiTheme="minorHAnsi" w:cstheme="minorHAnsi"/>
          <w:sz w:val="18"/>
          <w:szCs w:val="18"/>
        </w:rPr>
      </w:pPr>
    </w:p>
    <w:p w14:paraId="1AA4A46D" w14:textId="77777777" w:rsidR="0040463A" w:rsidRPr="00A00DB4" w:rsidRDefault="0040463A" w:rsidP="00DB7D07">
      <w:pPr>
        <w:ind w:left="180"/>
        <w:rPr>
          <w:rFonts w:asciiTheme="minorHAnsi" w:hAnsiTheme="minorHAnsi" w:cstheme="minorHAnsi"/>
          <w:sz w:val="18"/>
          <w:szCs w:val="18"/>
        </w:rPr>
      </w:pPr>
    </w:p>
    <w:p w14:paraId="1E152EDD" w14:textId="77777777" w:rsidR="004F446F" w:rsidRPr="00A00DB4" w:rsidRDefault="004F446F" w:rsidP="00DB7D07">
      <w:pPr>
        <w:widowControl/>
        <w:numPr>
          <w:ilvl w:val="0"/>
          <w:numId w:val="31"/>
        </w:numPr>
        <w:tabs>
          <w:tab w:val="clear" w:pos="360"/>
          <w:tab w:val="num" w:pos="0"/>
        </w:tabs>
        <w:ind w:left="180"/>
        <w:jc w:val="both"/>
        <w:rPr>
          <w:rFonts w:asciiTheme="minorHAnsi" w:hAnsiTheme="minorHAnsi" w:cstheme="minorHAnsi"/>
          <w:sz w:val="18"/>
          <w:szCs w:val="18"/>
        </w:rPr>
      </w:pPr>
      <w:r w:rsidRPr="00A00DB4">
        <w:rPr>
          <w:rFonts w:asciiTheme="minorHAnsi" w:hAnsiTheme="minorHAnsi" w:cstheme="minorHAnsi"/>
          <w:sz w:val="18"/>
          <w:szCs w:val="18"/>
        </w:rPr>
        <w:lastRenderedPageBreak/>
        <w:t>Do you agree to provide the product information described in question 1within 10 business days of receiving the excel spreadsheet template from the Department of Administration?</w:t>
      </w:r>
    </w:p>
    <w:p w14:paraId="2DB39626" w14:textId="77777777" w:rsidR="004F446F" w:rsidRPr="00A00DB4" w:rsidRDefault="004F446F" w:rsidP="00DB7D07">
      <w:pPr>
        <w:rPr>
          <w:rFonts w:asciiTheme="minorHAnsi" w:hAnsiTheme="minorHAnsi" w:cstheme="minorHAnsi"/>
          <w:sz w:val="18"/>
          <w:szCs w:val="18"/>
        </w:rPr>
      </w:pPr>
    </w:p>
    <w:p w14:paraId="5D93FCAE" w14:textId="1AD502D2"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w:t>
      </w:r>
      <w:ins w:id="100" w:author="Admin" w:date="2022-02-16T11:59:00Z">
        <w:r w:rsidR="00CB0B50">
          <w:rPr>
            <w:rFonts w:asciiTheme="minorHAnsi" w:hAnsiTheme="minorHAnsi" w:cstheme="minorHAnsi"/>
            <w:sz w:val="18"/>
            <w:szCs w:val="18"/>
          </w:rPr>
          <w:t>x</w:t>
        </w:r>
      </w:ins>
      <w:r>
        <w:rPr>
          <w:rFonts w:asciiTheme="minorHAnsi" w:hAnsiTheme="minorHAnsi" w:cstheme="minorHAnsi"/>
          <w:sz w:val="18"/>
          <w:szCs w:val="18"/>
        </w:rPr>
        <w:t>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115186FD" w14:textId="77777777" w:rsidR="00D524D8" w:rsidRPr="00A00DB4" w:rsidRDefault="00D524D8" w:rsidP="00DB7D07">
      <w:pPr>
        <w:ind w:left="180"/>
        <w:rPr>
          <w:rFonts w:asciiTheme="minorHAnsi" w:hAnsiTheme="minorHAnsi" w:cstheme="minorHAnsi"/>
          <w:sz w:val="18"/>
          <w:szCs w:val="18"/>
        </w:rPr>
      </w:pPr>
    </w:p>
    <w:p w14:paraId="7FB46156" w14:textId="77777777" w:rsidR="004F446F" w:rsidRPr="00A00DB4" w:rsidRDefault="004F446F" w:rsidP="00DB7D07">
      <w:pPr>
        <w:ind w:left="180"/>
        <w:rPr>
          <w:rFonts w:asciiTheme="minorHAnsi" w:hAnsiTheme="minorHAnsi" w:cstheme="minorHAnsi"/>
          <w:sz w:val="18"/>
          <w:szCs w:val="18"/>
        </w:rPr>
      </w:pPr>
      <w:r w:rsidRPr="00A00DB4">
        <w:rPr>
          <w:rFonts w:asciiTheme="minorHAnsi" w:hAnsiTheme="minorHAnsi" w:cstheme="minorHAnsi"/>
          <w:sz w:val="18"/>
          <w:szCs w:val="18"/>
        </w:rPr>
        <w:t>If no, please provide an alternate timeline for product information submission.  _______________</w:t>
      </w:r>
    </w:p>
    <w:p w14:paraId="460720BF" w14:textId="77777777" w:rsidR="004F446F" w:rsidRPr="00A00DB4" w:rsidRDefault="004F446F" w:rsidP="00DB7D07">
      <w:pPr>
        <w:rPr>
          <w:rFonts w:asciiTheme="minorHAnsi" w:hAnsiTheme="minorHAnsi" w:cstheme="minorHAnsi"/>
          <w:sz w:val="18"/>
          <w:szCs w:val="18"/>
        </w:rPr>
      </w:pPr>
    </w:p>
    <w:p w14:paraId="1A8006A5" w14:textId="77777777" w:rsidR="004F446F" w:rsidRPr="00A00DB4" w:rsidRDefault="004F446F" w:rsidP="00DB7D07">
      <w:pPr>
        <w:widowControl/>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updates of awarded products or services in the excel spreadsheet template format on a mutually agreed upon frequency based on volatility of product additions, deletions and changes and price changes?</w:t>
      </w:r>
    </w:p>
    <w:p w14:paraId="3C8BB7D1" w14:textId="77777777" w:rsidR="004F446F" w:rsidRPr="00A00DB4" w:rsidRDefault="004F446F" w:rsidP="00DB7D07">
      <w:pPr>
        <w:rPr>
          <w:rFonts w:asciiTheme="minorHAnsi" w:hAnsiTheme="minorHAnsi" w:cstheme="minorHAnsi"/>
          <w:sz w:val="18"/>
          <w:szCs w:val="18"/>
        </w:rPr>
      </w:pPr>
    </w:p>
    <w:p w14:paraId="57179887" w14:textId="78DA0036"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w:t>
      </w:r>
      <w:ins w:id="101" w:author="Admin" w:date="2022-02-16T12:00:00Z">
        <w:r w:rsidR="00CB0B50">
          <w:rPr>
            <w:rFonts w:asciiTheme="minorHAnsi" w:hAnsiTheme="minorHAnsi" w:cstheme="minorHAnsi"/>
            <w:sz w:val="18"/>
            <w:szCs w:val="18"/>
          </w:rPr>
          <w:t>x</w:t>
        </w:r>
      </w:ins>
      <w:r>
        <w:rPr>
          <w:rFonts w:asciiTheme="minorHAnsi" w:hAnsiTheme="minorHAnsi" w:cstheme="minorHAnsi"/>
          <w:sz w:val="18"/>
          <w:szCs w:val="18"/>
        </w:rPr>
        <w:t>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F435772" w14:textId="77777777" w:rsidR="00D524D8" w:rsidRPr="00A00DB4" w:rsidRDefault="00D524D8" w:rsidP="00DB7D07">
      <w:pPr>
        <w:ind w:left="180"/>
        <w:rPr>
          <w:rFonts w:asciiTheme="minorHAnsi" w:hAnsiTheme="minorHAnsi" w:cstheme="minorHAnsi"/>
          <w:sz w:val="18"/>
          <w:szCs w:val="18"/>
        </w:rPr>
      </w:pPr>
    </w:p>
    <w:p w14:paraId="157E998B" w14:textId="77777777" w:rsidR="004F446F" w:rsidRPr="00A00DB4" w:rsidRDefault="004F446F" w:rsidP="00DB7D07">
      <w:pPr>
        <w:widowControl/>
        <w:numPr>
          <w:ilvl w:val="0"/>
          <w:numId w:val="31"/>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Do you agree to provide your company logo in a 100 X 100 pixel jpeg file format within 10 business days of receiving notification of award?</w:t>
      </w:r>
    </w:p>
    <w:p w14:paraId="34D516E7" w14:textId="77777777" w:rsidR="004F446F" w:rsidRPr="00A00DB4" w:rsidRDefault="004F446F" w:rsidP="00DB7D07">
      <w:pPr>
        <w:rPr>
          <w:rFonts w:asciiTheme="minorHAnsi" w:hAnsiTheme="minorHAnsi" w:cstheme="minorHAnsi"/>
          <w:sz w:val="18"/>
          <w:szCs w:val="18"/>
        </w:rPr>
      </w:pPr>
    </w:p>
    <w:p w14:paraId="6DDC789A" w14:textId="5E471439"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w:t>
      </w:r>
      <w:ins w:id="102" w:author="Admin" w:date="2022-02-16T12:00:00Z">
        <w:r w:rsidR="00CB0B50">
          <w:rPr>
            <w:rFonts w:asciiTheme="minorHAnsi" w:hAnsiTheme="minorHAnsi" w:cstheme="minorHAnsi"/>
            <w:sz w:val="18"/>
            <w:szCs w:val="18"/>
          </w:rPr>
          <w:t>x</w:t>
        </w:r>
      </w:ins>
      <w:r>
        <w:rPr>
          <w:rFonts w:asciiTheme="minorHAnsi" w:hAnsiTheme="minorHAnsi" w:cstheme="minorHAnsi"/>
          <w:sz w:val="18"/>
          <w:szCs w:val="18"/>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E0BA03C" w14:textId="77777777" w:rsidR="00D524D8" w:rsidRPr="00A00DB4" w:rsidRDefault="00D524D8" w:rsidP="00DB7D07">
      <w:pPr>
        <w:ind w:left="180"/>
        <w:rPr>
          <w:rFonts w:asciiTheme="minorHAnsi" w:hAnsiTheme="minorHAnsi" w:cstheme="minorHAnsi"/>
          <w:sz w:val="18"/>
          <w:szCs w:val="18"/>
        </w:rPr>
      </w:pPr>
    </w:p>
    <w:p w14:paraId="5F0EF40A" w14:textId="2B4ABC3E" w:rsidR="004F446F" w:rsidRPr="00A00DB4" w:rsidRDefault="004F446F" w:rsidP="00DB7D07">
      <w:pPr>
        <w:pStyle w:val="msolistparagraph0"/>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 xml:space="preserve">Are you able to transmit data regarding your products, </w:t>
      </w:r>
      <w:r w:rsidR="005D161C" w:rsidRPr="00A00DB4">
        <w:rPr>
          <w:rFonts w:asciiTheme="minorHAnsi" w:hAnsiTheme="minorHAnsi" w:cstheme="minorHAnsi"/>
          <w:sz w:val="18"/>
          <w:szCs w:val="18"/>
        </w:rPr>
        <w:t>services,</w:t>
      </w:r>
      <w:r w:rsidRPr="00A00DB4">
        <w:rPr>
          <w:rFonts w:asciiTheme="minorHAnsi" w:hAnsiTheme="minorHAnsi" w:cstheme="minorHAnsi"/>
          <w:sz w:val="18"/>
          <w:szCs w:val="18"/>
        </w:rPr>
        <w:t xml:space="preserve"> and pricing via an automatic cXML upload process?  This process would be in lieu of the manual upload process described in questions 1 through 3.  A detailed specification document will be provided to you by the Department of Administration upon contract award.</w:t>
      </w:r>
    </w:p>
    <w:p w14:paraId="5BB50018" w14:textId="77777777" w:rsidR="004F446F" w:rsidRPr="00A00DB4" w:rsidRDefault="004F446F" w:rsidP="00DB7D07">
      <w:pPr>
        <w:ind w:left="180"/>
        <w:rPr>
          <w:rFonts w:asciiTheme="minorHAnsi" w:hAnsiTheme="minorHAnsi" w:cstheme="minorHAnsi"/>
          <w:sz w:val="18"/>
          <w:szCs w:val="18"/>
        </w:rPr>
      </w:pPr>
    </w:p>
    <w:p w14:paraId="49D1781A" w14:textId="67DFAB3E" w:rsidR="004F446F" w:rsidRPr="00A00DB4"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w:t>
      </w:r>
      <w:ins w:id="103" w:author="Admin" w:date="2022-02-16T12:00:00Z">
        <w:r w:rsidR="00CB0B50">
          <w:rPr>
            <w:rFonts w:asciiTheme="minorHAnsi" w:hAnsiTheme="minorHAnsi" w:cstheme="minorHAnsi"/>
            <w:sz w:val="18"/>
            <w:szCs w:val="18"/>
          </w:rPr>
          <w:t>x</w:t>
        </w:r>
      </w:ins>
      <w:r>
        <w:rPr>
          <w:rFonts w:asciiTheme="minorHAnsi" w:hAnsiTheme="minorHAnsi" w:cstheme="minorHAnsi"/>
          <w:sz w:val="18"/>
          <w:szCs w:val="18"/>
        </w:rPr>
        <w:t>___</w:t>
      </w:r>
    </w:p>
    <w:p w14:paraId="03F9600E" w14:textId="77777777" w:rsidR="004E119F" w:rsidRPr="00A00DB4" w:rsidRDefault="004E119F" w:rsidP="00DB7D07">
      <w:pPr>
        <w:jc w:val="center"/>
        <w:rPr>
          <w:rFonts w:asciiTheme="minorHAnsi" w:hAnsiTheme="minorHAnsi" w:cstheme="minorHAnsi"/>
          <w:b/>
          <w:sz w:val="18"/>
          <w:szCs w:val="18"/>
        </w:rPr>
      </w:pPr>
    </w:p>
    <w:p w14:paraId="10E6AE10" w14:textId="77777777" w:rsidR="003537AB" w:rsidRPr="00191C9D" w:rsidRDefault="001D0FC6" w:rsidP="00DB7D07">
      <w:pPr>
        <w:jc w:val="center"/>
        <w:rPr>
          <w:rFonts w:asciiTheme="minorHAnsi" w:hAnsiTheme="minorHAnsi" w:cstheme="minorHAnsi"/>
          <w:b/>
          <w:sz w:val="20"/>
        </w:rPr>
      </w:pPr>
      <w:r w:rsidRPr="00191C9D">
        <w:rPr>
          <w:rFonts w:asciiTheme="minorHAnsi" w:hAnsiTheme="minorHAnsi" w:cstheme="minorHAnsi"/>
          <w:b/>
          <w:sz w:val="20"/>
        </w:rPr>
        <w:t>EMERGENCY INFORMATION</w:t>
      </w:r>
    </w:p>
    <w:p w14:paraId="7CB05F65" w14:textId="77777777" w:rsidR="001D0FC6" w:rsidRPr="00A00DB4" w:rsidRDefault="001D0FC6" w:rsidP="00DB7D07">
      <w:pPr>
        <w:pStyle w:val="NormalWeb"/>
        <w:jc w:val="both"/>
        <w:rPr>
          <w:rFonts w:asciiTheme="minorHAnsi" w:hAnsiTheme="minorHAnsi" w:cstheme="minorHAnsi"/>
          <w:sz w:val="18"/>
        </w:rPr>
      </w:pPr>
      <w:r w:rsidRPr="00A00DB4">
        <w:rPr>
          <w:rFonts w:asciiTheme="minorHAnsi" w:hAnsiTheme="minorHAnsi" w:cstheme="minorHAnsi"/>
          <w:sz w:val="18"/>
        </w:rPr>
        <w:t xml:space="preserve">In the event of an emergency or disaster,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is requesting that your company be a pre-qualified supplier of the goods and/or services requested in this solicitation if awarded.  Respondents are advised that the goods and/or services contracted for as a result of this contract/solicitation may be called upon by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or other governmental entities at times of emergencies or disasters.  Indicate below if you agree to honor the terms and conditions (with the exception of shipping and delivery locations) of the resulting contract.  Shipping and delivery arrangements will be coordinated directly with the stricken entity. </w:t>
      </w:r>
    </w:p>
    <w:p w14:paraId="15489FC1" w14:textId="77777777" w:rsidR="00D524D8" w:rsidRDefault="001D0FC6" w:rsidP="00DB7D07">
      <w:pPr>
        <w:pStyle w:val="NormalWeb"/>
        <w:rPr>
          <w:rFonts w:asciiTheme="minorHAnsi" w:hAnsiTheme="minorHAnsi" w:cstheme="minorHAnsi"/>
          <w:sz w:val="18"/>
        </w:rPr>
      </w:pPr>
      <w:r w:rsidRPr="00A00DB4">
        <w:rPr>
          <w:rFonts w:asciiTheme="minorHAnsi" w:hAnsiTheme="minorHAnsi" w:cstheme="minorHAnsi"/>
          <w:sz w:val="18"/>
        </w:rPr>
        <w:t>Indicate your agreement to provide the items and/or services specified in this contract/solicitation to the State of Indiana and other governmental agencies in the e</w:t>
      </w:r>
      <w:r w:rsidR="00D524D8">
        <w:rPr>
          <w:rFonts w:asciiTheme="minorHAnsi" w:hAnsiTheme="minorHAnsi" w:cstheme="minorHAnsi"/>
          <w:sz w:val="18"/>
        </w:rPr>
        <w:t xml:space="preserve">vent of an emergency or disaster. </w:t>
      </w:r>
    </w:p>
    <w:p w14:paraId="1E255E8C" w14:textId="0AB94FE1" w:rsidR="001D0FC6" w:rsidRPr="00A00DB4" w:rsidRDefault="00D524D8" w:rsidP="00DB7D07">
      <w:pPr>
        <w:pStyle w:val="NormalWeb"/>
        <w:ind w:left="180"/>
        <w:rPr>
          <w:rFonts w:asciiTheme="minorHAnsi" w:hAnsiTheme="minorHAnsi" w:cstheme="minorHAnsi"/>
          <w:sz w:val="18"/>
        </w:rPr>
      </w:pPr>
      <w:r w:rsidRPr="004A3A90">
        <w:rPr>
          <w:rFonts w:asciiTheme="minorHAnsi" w:hAnsiTheme="minorHAnsi" w:cstheme="minorHAnsi"/>
          <w:sz w:val="18"/>
          <w:szCs w:val="18"/>
        </w:rPr>
        <w:t xml:space="preserve">Yes </w:t>
      </w:r>
      <w:r w:rsidR="004C4C87">
        <w:rPr>
          <w:rFonts w:asciiTheme="minorHAnsi" w:hAnsiTheme="minorHAnsi" w:cstheme="minorHAnsi"/>
          <w:sz w:val="18"/>
          <w:szCs w:val="18"/>
        </w:rPr>
        <w:t>____</w:t>
      </w:r>
      <w:ins w:id="104" w:author="Admin" w:date="2022-02-16T12:00:00Z">
        <w:r w:rsidR="00CB0B50">
          <w:rPr>
            <w:rFonts w:asciiTheme="minorHAnsi" w:hAnsiTheme="minorHAnsi" w:cstheme="minorHAnsi"/>
            <w:sz w:val="18"/>
            <w:szCs w:val="18"/>
          </w:rPr>
          <w:t>x</w:t>
        </w:r>
      </w:ins>
      <w:r w:rsidR="004C4C87">
        <w:rPr>
          <w:rFonts w:asciiTheme="minorHAnsi" w:hAnsiTheme="minorHAnsi" w:cstheme="minorHAnsi"/>
          <w:sz w:val="18"/>
          <w:szCs w:val="18"/>
        </w:rPr>
        <w:t>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sidR="004C4C87">
        <w:rPr>
          <w:rFonts w:asciiTheme="minorHAnsi" w:hAnsiTheme="minorHAnsi" w:cstheme="minorHAnsi"/>
          <w:sz w:val="18"/>
          <w:szCs w:val="18"/>
        </w:rPr>
        <w:t>______</w:t>
      </w:r>
    </w:p>
    <w:p w14:paraId="1AA8D383" w14:textId="77777777" w:rsidR="001D0FC6" w:rsidRPr="00A00DB4" w:rsidRDefault="001D0FC6" w:rsidP="00DB7D07">
      <w:pPr>
        <w:pStyle w:val="NormalWeb"/>
        <w:rPr>
          <w:rFonts w:asciiTheme="minorHAnsi" w:hAnsiTheme="minorHAnsi" w:cstheme="minorHAnsi"/>
          <w:sz w:val="18"/>
        </w:rPr>
      </w:pPr>
      <w:r w:rsidRPr="00A00DB4">
        <w:rPr>
          <w:rFonts w:asciiTheme="minorHAnsi" w:hAnsiTheme="minorHAnsi" w:cstheme="minorHAnsi"/>
          <w:sz w:val="18"/>
        </w:rPr>
        <w:t>If yes, please list a contact name, phone and e-mail address of the person who would be on-call 24/7 in the event of an emergency/disaster.</w:t>
      </w:r>
    </w:p>
    <w:p w14:paraId="59C71A56" w14:textId="0B582DA3"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Name:</w:t>
      </w:r>
      <w:r w:rsidR="001D0FC6" w:rsidRPr="00A00DB4">
        <w:rPr>
          <w:rFonts w:asciiTheme="minorHAnsi" w:hAnsiTheme="minorHAnsi" w:cstheme="minorHAnsi"/>
          <w:sz w:val="18"/>
        </w:rPr>
        <w:t xml:space="preserve"> ______</w:t>
      </w:r>
      <w:ins w:id="105" w:author="Admin" w:date="2022-02-16T12:00:00Z">
        <w:r w:rsidR="00CB0B50">
          <w:rPr>
            <w:rFonts w:asciiTheme="minorHAnsi" w:hAnsiTheme="minorHAnsi" w:cstheme="minorHAnsi"/>
            <w:sz w:val="18"/>
          </w:rPr>
          <w:t xml:space="preserve">Michael A. </w:t>
        </w:r>
        <w:proofErr w:type="spellStart"/>
        <w:r w:rsidR="00CB0B50">
          <w:rPr>
            <w:rFonts w:asciiTheme="minorHAnsi" w:hAnsiTheme="minorHAnsi" w:cstheme="minorHAnsi"/>
            <w:sz w:val="18"/>
          </w:rPr>
          <w:t>Tockey</w:t>
        </w:r>
      </w:ins>
      <w:proofErr w:type="spellEnd"/>
      <w:r w:rsidR="001D0FC6" w:rsidRPr="00A00DB4">
        <w:rPr>
          <w:rFonts w:asciiTheme="minorHAnsi" w:hAnsiTheme="minorHAnsi" w:cstheme="minorHAnsi"/>
          <w:sz w:val="18"/>
        </w:rPr>
        <w:t>_____________________</w:t>
      </w:r>
    </w:p>
    <w:p w14:paraId="464A359A" w14:textId="50DB8648"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Phone:</w:t>
      </w:r>
      <w:r w:rsidR="001D0FC6" w:rsidRPr="00A00DB4">
        <w:rPr>
          <w:rFonts w:asciiTheme="minorHAnsi" w:hAnsiTheme="minorHAnsi" w:cstheme="minorHAnsi"/>
          <w:sz w:val="18"/>
        </w:rPr>
        <w:t xml:space="preserve"> ___________</w:t>
      </w:r>
      <w:ins w:id="106" w:author="Admin" w:date="2022-02-16T12:00:00Z">
        <w:r w:rsidR="00CB0B50">
          <w:rPr>
            <w:rFonts w:asciiTheme="minorHAnsi" w:hAnsiTheme="minorHAnsi" w:cstheme="minorHAnsi"/>
            <w:sz w:val="18"/>
          </w:rPr>
          <w:t>317-917-3211</w:t>
        </w:r>
      </w:ins>
      <w:r w:rsidR="001D0FC6" w:rsidRPr="00A00DB4">
        <w:rPr>
          <w:rFonts w:asciiTheme="minorHAnsi" w:hAnsiTheme="minorHAnsi" w:cstheme="minorHAnsi"/>
          <w:sz w:val="18"/>
        </w:rPr>
        <w:t>________________</w:t>
      </w:r>
    </w:p>
    <w:p w14:paraId="27F71F0D" w14:textId="10BB4E3E"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Cell Phone:</w:t>
      </w:r>
      <w:r w:rsidR="001D0FC6" w:rsidRPr="00A00DB4">
        <w:rPr>
          <w:rFonts w:asciiTheme="minorHAnsi" w:hAnsiTheme="minorHAnsi" w:cstheme="minorHAnsi"/>
          <w:sz w:val="18"/>
        </w:rPr>
        <w:t xml:space="preserve"> _____________</w:t>
      </w:r>
      <w:ins w:id="107" w:author="Admin" w:date="2022-02-16T12:00:00Z">
        <w:r w:rsidR="00CB0B50">
          <w:rPr>
            <w:rFonts w:asciiTheme="minorHAnsi" w:hAnsiTheme="minorHAnsi" w:cstheme="minorHAnsi"/>
            <w:sz w:val="18"/>
          </w:rPr>
          <w:t>317-796-8197</w:t>
        </w:r>
      </w:ins>
      <w:r w:rsidR="001D0FC6" w:rsidRPr="00A00DB4">
        <w:rPr>
          <w:rFonts w:asciiTheme="minorHAnsi" w:hAnsiTheme="minorHAnsi" w:cstheme="minorHAnsi"/>
          <w:sz w:val="18"/>
        </w:rPr>
        <w:t>__________</w:t>
      </w:r>
    </w:p>
    <w:p w14:paraId="4E6F01D9" w14:textId="7CB55FC2"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E</w:t>
      </w:r>
      <w:r w:rsidR="001D0FC6" w:rsidRPr="00A00DB4">
        <w:rPr>
          <w:rFonts w:asciiTheme="minorHAnsi" w:hAnsiTheme="minorHAnsi" w:cstheme="minorHAnsi"/>
          <w:sz w:val="18"/>
        </w:rPr>
        <w:t>-mail:</w:t>
      </w:r>
      <w:r>
        <w:rPr>
          <w:rFonts w:asciiTheme="minorHAnsi" w:hAnsiTheme="minorHAnsi" w:cstheme="minorHAnsi"/>
          <w:sz w:val="18"/>
        </w:rPr>
        <w:t xml:space="preserve"> </w:t>
      </w:r>
      <w:r w:rsidR="001D0FC6" w:rsidRPr="00A00DB4">
        <w:rPr>
          <w:rFonts w:asciiTheme="minorHAnsi" w:hAnsiTheme="minorHAnsi" w:cstheme="minorHAnsi"/>
          <w:sz w:val="18"/>
        </w:rPr>
        <w:t>_______________</w:t>
      </w:r>
      <w:ins w:id="108" w:author="Admin" w:date="2022-02-16T12:00:00Z">
        <w:r w:rsidR="00CB0B50">
          <w:rPr>
            <w:rFonts w:asciiTheme="minorHAnsi" w:hAnsiTheme="minorHAnsi" w:cstheme="minorHAnsi"/>
            <w:sz w:val="18"/>
          </w:rPr>
          <w:t>speedcitycycle@msn.com</w:t>
        </w:r>
      </w:ins>
      <w:r w:rsidR="001D0FC6" w:rsidRPr="00A00DB4">
        <w:rPr>
          <w:rFonts w:asciiTheme="minorHAnsi" w:hAnsiTheme="minorHAnsi" w:cstheme="minorHAnsi"/>
          <w:sz w:val="18"/>
        </w:rPr>
        <w:t>_____________</w:t>
      </w:r>
    </w:p>
    <w:p w14:paraId="13A6D0A7" w14:textId="77777777" w:rsidR="003E62B7" w:rsidRDefault="003E62B7" w:rsidP="00DB7D07">
      <w:pPr>
        <w:jc w:val="center"/>
        <w:rPr>
          <w:rFonts w:asciiTheme="minorHAnsi" w:hAnsiTheme="minorHAnsi" w:cstheme="minorHAnsi"/>
          <w:b/>
          <w:sz w:val="18"/>
          <w:szCs w:val="18"/>
        </w:rPr>
      </w:pPr>
    </w:p>
    <w:p w14:paraId="019F62F3" w14:textId="77777777" w:rsidR="003E62B7" w:rsidRDefault="003E62B7" w:rsidP="00DB7D0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E6F7737" w:rsidR="003E62B7" w:rsidRDefault="003E62B7" w:rsidP="00DB7D0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DB7D07">
      <w:pPr>
        <w:rPr>
          <w:rFonts w:asciiTheme="minorHAnsi" w:hAnsiTheme="minorHAnsi" w:cstheme="minorHAnsi"/>
          <w:color w:val="000000"/>
          <w:sz w:val="18"/>
          <w:szCs w:val="18"/>
        </w:rPr>
      </w:pPr>
    </w:p>
    <w:p w14:paraId="6C6154E6"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29"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DB7D07">
      <w:pPr>
        <w:tabs>
          <w:tab w:val="left" w:pos="-1440"/>
        </w:tabs>
        <w:jc w:val="both"/>
        <w:rPr>
          <w:rFonts w:asciiTheme="minorHAnsi" w:hAnsiTheme="minorHAnsi" w:cstheme="minorHAnsi"/>
          <w:sz w:val="18"/>
          <w:szCs w:val="18"/>
        </w:rPr>
      </w:pPr>
    </w:p>
    <w:p w14:paraId="58762781" w14:textId="77777777" w:rsidR="0003422A" w:rsidRDefault="0003422A" w:rsidP="00DB7D07">
      <w:pPr>
        <w:tabs>
          <w:tab w:val="left" w:pos="-1440"/>
        </w:tabs>
        <w:jc w:val="center"/>
        <w:rPr>
          <w:rFonts w:asciiTheme="minorHAnsi" w:hAnsiTheme="minorHAnsi" w:cstheme="minorHAnsi"/>
          <w:b/>
          <w:sz w:val="18"/>
          <w:szCs w:val="18"/>
        </w:rPr>
      </w:pPr>
    </w:p>
    <w:p w14:paraId="5E4B97F4" w14:textId="0137E5C3" w:rsidR="003E62B7" w:rsidRDefault="003E62B7" w:rsidP="00DB7D07">
      <w:pPr>
        <w:tabs>
          <w:tab w:val="left" w:pos="-1440"/>
        </w:tabs>
        <w:jc w:val="center"/>
        <w:rPr>
          <w:rFonts w:asciiTheme="minorHAnsi" w:hAnsiTheme="minorHAnsi" w:cstheme="minorHAnsi"/>
          <w:sz w:val="18"/>
          <w:szCs w:val="18"/>
        </w:rPr>
      </w:pPr>
      <w:r>
        <w:rPr>
          <w:rFonts w:asciiTheme="minorHAnsi" w:hAnsiTheme="minorHAnsi" w:cstheme="minorHAnsi"/>
          <w:b/>
          <w:sz w:val="18"/>
          <w:szCs w:val="18"/>
        </w:rPr>
        <w:lastRenderedPageBreak/>
        <w:t>PRICING</w:t>
      </w:r>
    </w:p>
    <w:p w14:paraId="15114435" w14:textId="77777777" w:rsidR="003E62B7" w:rsidRDefault="003E62B7" w:rsidP="00DB7D0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DB7D07">
      <w:pPr>
        <w:tabs>
          <w:tab w:val="left" w:pos="-1440"/>
        </w:tabs>
        <w:jc w:val="both"/>
        <w:rPr>
          <w:rFonts w:asciiTheme="minorHAnsi" w:hAnsiTheme="minorHAnsi" w:cstheme="minorHAnsi"/>
          <w:sz w:val="18"/>
          <w:szCs w:val="18"/>
        </w:rPr>
      </w:pPr>
    </w:p>
    <w:p w14:paraId="0BC7E14F"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DB7D0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DB7D07">
      <w:pPr>
        <w:tabs>
          <w:tab w:val="left" w:pos="-1440"/>
        </w:tabs>
        <w:jc w:val="both"/>
        <w:rPr>
          <w:rFonts w:asciiTheme="minorHAnsi" w:hAnsiTheme="minorHAnsi" w:cstheme="minorHAnsi"/>
          <w:sz w:val="18"/>
          <w:szCs w:val="18"/>
        </w:rPr>
      </w:pPr>
    </w:p>
    <w:p w14:paraId="332F2A78" w14:textId="77777777" w:rsidR="003E62B7" w:rsidRDefault="003E62B7" w:rsidP="00DB7D0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DB7D0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DB7D07">
      <w:pPr>
        <w:tabs>
          <w:tab w:val="left" w:pos="5040"/>
        </w:tabs>
        <w:jc w:val="both"/>
        <w:rPr>
          <w:rFonts w:asciiTheme="minorHAnsi" w:hAnsiTheme="minorHAnsi" w:cstheme="minorHAnsi"/>
          <w:sz w:val="18"/>
          <w:szCs w:val="18"/>
        </w:rPr>
      </w:pPr>
    </w:p>
    <w:p w14:paraId="2F1EFC38" w14:textId="77777777" w:rsidR="003E62B7" w:rsidRDefault="003E62B7" w:rsidP="00DB7D0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DB7D0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DB7D07">
      <w:pPr>
        <w:widowControl/>
        <w:tabs>
          <w:tab w:val="left" w:pos="0"/>
        </w:tabs>
        <w:ind w:left="540"/>
        <w:rPr>
          <w:rFonts w:ascii="Times New Roman" w:hAnsi="Times New Roman"/>
          <w:sz w:val="18"/>
          <w:szCs w:val="22"/>
        </w:rPr>
      </w:pPr>
    </w:p>
    <w:p w14:paraId="6599A8BC" w14:textId="77777777" w:rsidR="003E62B7" w:rsidRDefault="003E62B7" w:rsidP="00DB7D07">
      <w:pPr>
        <w:widowControl/>
        <w:tabs>
          <w:tab w:val="left" w:pos="0"/>
        </w:tabs>
        <w:ind w:left="540"/>
        <w:rPr>
          <w:rFonts w:ascii="Times New Roman" w:hAnsi="Times New Roman"/>
          <w:sz w:val="18"/>
          <w:szCs w:val="22"/>
        </w:rPr>
      </w:pPr>
    </w:p>
    <w:p w14:paraId="52EB0F09" w14:textId="77777777" w:rsidR="003E62B7" w:rsidRDefault="003E62B7" w:rsidP="00DB7D07">
      <w:pPr>
        <w:widowControl/>
        <w:tabs>
          <w:tab w:val="left" w:pos="0"/>
        </w:tabs>
        <w:ind w:left="54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DB7D07">
      <w:pPr>
        <w:widowControl/>
        <w:tabs>
          <w:tab w:val="left" w:pos="0"/>
        </w:tabs>
        <w:ind w:left="54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DB7D07">
      <w:pPr>
        <w:widowControl/>
        <w:tabs>
          <w:tab w:val="left" w:pos="0"/>
        </w:tabs>
        <w:ind w:left="540"/>
        <w:rPr>
          <w:rFonts w:asciiTheme="minorHAnsi" w:hAnsiTheme="minorHAnsi" w:cstheme="minorHAnsi"/>
          <w:b/>
          <w:sz w:val="18"/>
          <w:szCs w:val="18"/>
        </w:rPr>
      </w:pPr>
    </w:p>
    <w:p w14:paraId="0A3C9CB8" w14:textId="77777777" w:rsidR="003E62B7" w:rsidRDefault="003E62B7" w:rsidP="00DB7D0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DB7D07">
      <w:pPr>
        <w:rPr>
          <w:rFonts w:asciiTheme="minorHAnsi" w:hAnsiTheme="minorHAnsi" w:cstheme="minorHAnsi"/>
          <w:sz w:val="18"/>
          <w:szCs w:val="18"/>
        </w:rPr>
      </w:pPr>
    </w:p>
    <w:p w14:paraId="22EEE249" w14:textId="000747AC"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DB7D07">
      <w:pPr>
        <w:pStyle w:val="ListParagraph"/>
        <w:ind w:left="0"/>
        <w:rPr>
          <w:rFonts w:asciiTheme="minorHAnsi" w:hAnsiTheme="minorHAnsi" w:cstheme="minorHAnsi"/>
          <w:sz w:val="18"/>
          <w:szCs w:val="18"/>
        </w:rPr>
      </w:pPr>
    </w:p>
    <w:p w14:paraId="61D13E5A"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DB7D07">
      <w:pPr>
        <w:rPr>
          <w:rFonts w:asciiTheme="minorHAnsi" w:hAnsiTheme="minorHAnsi" w:cstheme="minorHAnsi"/>
          <w:sz w:val="18"/>
          <w:szCs w:val="18"/>
        </w:rPr>
      </w:pPr>
    </w:p>
    <w:p w14:paraId="6A579978"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DB7D07">
      <w:pPr>
        <w:rPr>
          <w:rFonts w:asciiTheme="minorHAnsi" w:hAnsiTheme="minorHAnsi" w:cstheme="minorHAnsi"/>
          <w:sz w:val="18"/>
          <w:szCs w:val="18"/>
        </w:rPr>
      </w:pPr>
    </w:p>
    <w:p w14:paraId="5D571737"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DB7D07">
      <w:pPr>
        <w:outlineLvl w:val="0"/>
        <w:rPr>
          <w:rFonts w:asciiTheme="minorHAnsi" w:hAnsiTheme="minorHAnsi" w:cstheme="minorHAnsi"/>
          <w:sz w:val="18"/>
          <w:szCs w:val="18"/>
          <w:u w:val="single"/>
        </w:rPr>
      </w:pPr>
    </w:p>
    <w:p w14:paraId="390CF53E" w14:textId="77777777" w:rsidR="003537AB" w:rsidRPr="00A00DB4" w:rsidRDefault="003537AB" w:rsidP="00DB7D07">
      <w:pPr>
        <w:jc w:val="center"/>
        <w:rPr>
          <w:rFonts w:asciiTheme="minorHAnsi" w:hAnsiTheme="minorHAnsi" w:cstheme="minorHAnsi"/>
          <w:b/>
          <w:sz w:val="18"/>
          <w:szCs w:val="18"/>
        </w:rPr>
      </w:pPr>
    </w:p>
    <w:p w14:paraId="412915A1" w14:textId="77777777" w:rsidR="00A078AA" w:rsidRPr="00A00DB4" w:rsidRDefault="00A078AA" w:rsidP="00DB7D07">
      <w:pPr>
        <w:spacing w:line="243" w:lineRule="auto"/>
        <w:outlineLvl w:val="0"/>
        <w:rPr>
          <w:rFonts w:asciiTheme="minorHAnsi" w:hAnsiTheme="minorHAnsi" w:cstheme="minorHAnsi"/>
          <w:b/>
          <w:sz w:val="18"/>
          <w:szCs w:val="18"/>
        </w:rPr>
      </w:pPr>
    </w:p>
    <w:p w14:paraId="602F8D9D" w14:textId="77777777" w:rsidR="00B4673F" w:rsidRPr="00191C9D" w:rsidRDefault="00B4673F" w:rsidP="00DB7D07">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5527A15E" w:rsidR="00B4673F" w:rsidRPr="00A00DB4" w:rsidRDefault="004C4C87" w:rsidP="00DB7D07">
      <w:pPr>
        <w:spacing w:line="243" w:lineRule="auto"/>
        <w:rPr>
          <w:rFonts w:asciiTheme="minorHAnsi" w:hAnsiTheme="minorHAnsi" w:cstheme="minorHAnsi"/>
          <w:sz w:val="18"/>
          <w:szCs w:val="18"/>
        </w:rPr>
      </w:pPr>
      <w:r>
        <w:rPr>
          <w:rFonts w:asciiTheme="minorHAnsi" w:hAnsiTheme="minorHAnsi" w:cstheme="minorHAnsi"/>
          <w:sz w:val="18"/>
          <w:szCs w:val="18"/>
        </w:rPr>
        <w:t>___</w:t>
      </w:r>
      <w:ins w:id="109" w:author="Admin" w:date="2022-02-16T12:01:00Z">
        <w:r w:rsidR="00CB0B50">
          <w:rPr>
            <w:rFonts w:asciiTheme="minorHAnsi" w:hAnsiTheme="minorHAnsi" w:cstheme="minorHAnsi"/>
            <w:sz w:val="18"/>
            <w:szCs w:val="18"/>
          </w:rPr>
          <w:t>x</w:t>
        </w:r>
      </w:ins>
      <w:r>
        <w:rPr>
          <w:rFonts w:asciiTheme="minorHAnsi" w:hAnsiTheme="minorHAnsi" w:cstheme="minorHAnsi"/>
          <w:sz w:val="18"/>
          <w:szCs w:val="18"/>
        </w:rPr>
        <w:t>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DB7D07">
      <w:pPr>
        <w:spacing w:line="243" w:lineRule="auto"/>
        <w:rPr>
          <w:rFonts w:asciiTheme="minorHAnsi" w:hAnsiTheme="minorHAnsi" w:cstheme="minorHAnsi"/>
          <w:sz w:val="18"/>
          <w:szCs w:val="18"/>
        </w:rPr>
      </w:pPr>
    </w:p>
    <w:p w14:paraId="03238F23" w14:textId="77777777" w:rsidR="00B4673F" w:rsidRPr="00A00DB4" w:rsidRDefault="00B4673F" w:rsidP="00DB7D0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DB7D07">
      <w:pPr>
        <w:spacing w:line="243" w:lineRule="auto"/>
        <w:jc w:val="both"/>
        <w:rPr>
          <w:rFonts w:asciiTheme="minorHAnsi" w:hAnsiTheme="minorHAnsi" w:cstheme="minorHAnsi"/>
          <w:sz w:val="18"/>
          <w:szCs w:val="18"/>
        </w:rPr>
      </w:pPr>
    </w:p>
    <w:p w14:paraId="057E9DE6" w14:textId="77777777" w:rsidR="00B4673F" w:rsidRPr="00A00DB4" w:rsidRDefault="00B4673F" w:rsidP="00DB7D0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DB7D07">
      <w:pPr>
        <w:spacing w:line="243" w:lineRule="auto"/>
        <w:outlineLvl w:val="0"/>
        <w:rPr>
          <w:rFonts w:asciiTheme="minorHAnsi" w:hAnsiTheme="minorHAnsi" w:cstheme="minorHAnsi"/>
          <w:sz w:val="18"/>
          <w:szCs w:val="18"/>
          <w:u w:val="single"/>
        </w:rPr>
      </w:pPr>
    </w:p>
    <w:p w14:paraId="4B2EE1E6" w14:textId="26FD5AE3" w:rsidR="00A00DB4" w:rsidRDefault="003A581F" w:rsidP="00DB7D07">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18F2FBF">
                <wp:simplePos x="0" y="0"/>
                <wp:positionH relativeFrom="column">
                  <wp:align>center</wp:align>
                </wp:positionH>
                <wp:positionV relativeFrom="paragraph">
                  <wp:posOffset>0</wp:posOffset>
                </wp:positionV>
                <wp:extent cx="6656705" cy="838200"/>
                <wp:effectExtent l="0" t="0" r="29845" b="5715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838200"/>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36791DF6" w:rsidR="00E80A46" w:rsidRDefault="00CB0B50">
                            <w:ins w:id="110" w:author="Admin" w:date="2022-02-16T12:01:00Z">
                              <w:r>
                                <w:t xml:space="preserve">Bikes are sold with a three year warranty that covers parts and labor for manufacturer defects. It does NOT cover maintenance. Maintenance is the responsibility of the owners </w:t>
                              </w:r>
                            </w:ins>
                            <w:ins w:id="111" w:author="Admin" w:date="2022-02-16T12:02:00Z">
                              <w:r>
                                <w:t>but Speed City can be contracted to provide maintenance for an additional fee</w:t>
                              </w:r>
                            </w:ins>
                            <w:ins w:id="112" w:author="Admin" w:date="2022-02-16T12:03:00Z">
                              <w:r>
                                <w:t xml:space="preserve"> if needed. </w:t>
                              </w:r>
                            </w:ins>
                            <w:ins w:id="113" w:author="Admin" w:date="2022-02-16T12:02:00Z">
                              <w:r>
                                <w:t xml:space="preserve"> </w:t>
                              </w:r>
                            </w:ins>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0;width:524.15pt;height:66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" fillcolor="white [3201]" strokecolor="#95b3d7 [1940]" strokeweight="1pt">
                <v:fill color2="#b8cce4 [1300]" focus="100%" type="gradient"/>
                <v:shadow on="t" color="#243f60 [1604]" opacity=".5" offset="1pt"/>
                <v:textbox>
                  <w:txbxContent>
                    <w:p w14:paraId="78FECF78" w14:textId="36791DF6" w:rsidR="00E80A46" w:rsidRDefault="00CB0B50">
                      <w:ins w:id="116" w:author="Admin" w:date="2022-02-16T12:01:00Z">
                        <w:r>
                          <w:t xml:space="preserve">Bikes are sold with a three year warranty that covers parts and labor for manufacturer defects. It does NOT cover maintenance. Maintenance is the responsibility of the owners </w:t>
                        </w:r>
                      </w:ins>
                      <w:ins w:id="117" w:author="Admin" w:date="2022-02-16T12:02:00Z">
                        <w:r>
                          <w:t>but Speed City can be contracted to provide maintenance for an additional fee</w:t>
                        </w:r>
                      </w:ins>
                      <w:ins w:id="118" w:author="Admin" w:date="2022-02-16T12:03:00Z">
                        <w:r>
                          <w:t xml:space="preserve"> if needed. </w:t>
                        </w:r>
                      </w:ins>
                      <w:ins w:id="119" w:author="Admin" w:date="2022-02-16T12:02:00Z">
                        <w:r>
                          <w:t xml:space="preserve"> </w:t>
                        </w:r>
                      </w:ins>
                    </w:p>
                  </w:txbxContent>
                </v:textbox>
              </v:shape>
            </w:pict>
          </mc:Fallback>
        </mc:AlternateContent>
      </w:r>
    </w:p>
    <w:p w14:paraId="609D14C3" w14:textId="77777777" w:rsidR="00A00DB4" w:rsidRDefault="00A00DB4" w:rsidP="00DB7D07">
      <w:pPr>
        <w:spacing w:line="243" w:lineRule="auto"/>
        <w:rPr>
          <w:rFonts w:asciiTheme="minorHAnsi" w:hAnsiTheme="minorHAnsi" w:cstheme="minorHAnsi"/>
          <w:b/>
          <w:sz w:val="20"/>
        </w:rPr>
      </w:pPr>
    </w:p>
    <w:p w14:paraId="05325F60" w14:textId="77777777" w:rsidR="00A00DB4" w:rsidRDefault="00A00DB4" w:rsidP="00DB7D07">
      <w:pPr>
        <w:spacing w:line="243" w:lineRule="auto"/>
        <w:rPr>
          <w:rFonts w:asciiTheme="minorHAnsi" w:hAnsiTheme="minorHAnsi" w:cstheme="minorHAnsi"/>
          <w:b/>
          <w:sz w:val="20"/>
        </w:rPr>
      </w:pPr>
    </w:p>
    <w:p w14:paraId="788193E1" w14:textId="77777777" w:rsidR="00A00DB4" w:rsidRDefault="00A00DB4" w:rsidP="00DB7D07">
      <w:pPr>
        <w:spacing w:line="243" w:lineRule="auto"/>
        <w:rPr>
          <w:rFonts w:asciiTheme="minorHAnsi" w:hAnsiTheme="minorHAnsi" w:cstheme="minorHAnsi"/>
          <w:b/>
          <w:sz w:val="20"/>
        </w:rPr>
      </w:pPr>
    </w:p>
    <w:p w14:paraId="1E130CCF" w14:textId="77777777" w:rsidR="00A00DB4" w:rsidRDefault="00A00DB4" w:rsidP="00DB7D07">
      <w:pPr>
        <w:spacing w:line="243" w:lineRule="auto"/>
        <w:rPr>
          <w:rFonts w:asciiTheme="minorHAnsi" w:hAnsiTheme="minorHAnsi" w:cstheme="minorHAnsi"/>
          <w:b/>
          <w:sz w:val="20"/>
        </w:rPr>
      </w:pPr>
    </w:p>
    <w:p w14:paraId="5BDF3498" w14:textId="77777777" w:rsidR="00A00DB4" w:rsidRDefault="00A00DB4" w:rsidP="00DB7D07">
      <w:pPr>
        <w:spacing w:line="243" w:lineRule="auto"/>
        <w:rPr>
          <w:rFonts w:asciiTheme="minorHAnsi" w:hAnsiTheme="minorHAnsi" w:cstheme="minorHAnsi"/>
          <w:b/>
          <w:sz w:val="20"/>
        </w:rPr>
      </w:pPr>
    </w:p>
    <w:p w14:paraId="1CF18B6E" w14:textId="77777777" w:rsidR="00A00DB4" w:rsidRDefault="00A00DB4" w:rsidP="00DB7D07">
      <w:pPr>
        <w:spacing w:line="243" w:lineRule="auto"/>
        <w:rPr>
          <w:rFonts w:asciiTheme="minorHAnsi" w:hAnsiTheme="minorHAnsi" w:cstheme="minorHAnsi"/>
          <w:b/>
          <w:sz w:val="20"/>
        </w:rPr>
      </w:pPr>
    </w:p>
    <w:p w14:paraId="178050D9" w14:textId="77777777" w:rsidR="00FA5266" w:rsidRDefault="00FA5266" w:rsidP="00DB7D07">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2EAF55EE" w:rsidR="00A00DB4" w:rsidRPr="00DB7D07" w:rsidRDefault="007B6D3B" w:rsidP="00DB7D07">
      <w:pPr>
        <w:spacing w:line="243" w:lineRule="auto"/>
        <w:rPr>
          <w:rFonts w:ascii="Calibri Light" w:hAnsi="Calibri Light" w:cs="Calibri Light"/>
          <w:sz w:val="18"/>
          <w:szCs w:val="18"/>
        </w:rPr>
      </w:pPr>
      <w:r w:rsidRPr="00DB7D07">
        <w:rPr>
          <w:rFonts w:ascii="Calibri Light" w:hAnsi="Calibri Light" w:cs="Calibri Light"/>
          <w:sz w:val="18"/>
          <w:szCs w:val="18"/>
        </w:rPr>
        <w:lastRenderedPageBreak/>
        <w:t>SF44260 (</w:t>
      </w:r>
      <w:r w:rsidR="003537AB" w:rsidRPr="00DB7D07">
        <w:rPr>
          <w:rFonts w:ascii="Calibri Light" w:hAnsi="Calibri Light" w:cs="Calibri Light"/>
          <w:sz w:val="18"/>
          <w:szCs w:val="18"/>
        </w:rPr>
        <w:t>ELEC4-97) (02/06)</w:t>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p>
    <w:p w14:paraId="0D44415C" w14:textId="0DF943EB" w:rsidR="003537AB" w:rsidRPr="00DB7D07" w:rsidRDefault="00D976B0" w:rsidP="00DB7D07">
      <w:pPr>
        <w:widowControl/>
        <w:jc w:val="center"/>
        <w:rPr>
          <w:rFonts w:ascii="Calibri Light" w:hAnsi="Calibri Light" w:cs="Calibri Light"/>
          <w:b/>
          <w:sz w:val="20"/>
        </w:rPr>
      </w:pPr>
      <w:r w:rsidRPr="00DB7D07">
        <w:rPr>
          <w:rFonts w:ascii="Calibri Light" w:hAnsi="Calibri Light" w:cs="Calibri Light"/>
          <w:b/>
          <w:sz w:val="20"/>
        </w:rPr>
        <w:t>ADDITIONAL TERMS AND CONDITIONS</w:t>
      </w:r>
    </w:p>
    <w:p w14:paraId="0E8C2E48" w14:textId="77777777" w:rsidR="003537AB" w:rsidRPr="00DB7D07" w:rsidRDefault="003537AB" w:rsidP="00DB7D07">
      <w:pPr>
        <w:spacing w:line="243" w:lineRule="auto"/>
        <w:rPr>
          <w:rFonts w:ascii="Calibri Light" w:hAnsi="Calibri Light" w:cs="Calibri Light"/>
          <w:sz w:val="20"/>
        </w:rPr>
      </w:pPr>
      <w:r w:rsidRPr="00DB7D07">
        <w:rPr>
          <w:rFonts w:ascii="Calibri Light" w:hAnsi="Calibri Light" w:cs="Calibri Light"/>
          <w:sz w:val="20"/>
        </w:rPr>
        <w:tab/>
      </w:r>
    </w:p>
    <w:p w14:paraId="32D83B0D" w14:textId="0B9A7A19"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Term: The term of this agreement shall be for that period shown on the </w:t>
      </w:r>
      <w:r w:rsidR="00FA5266" w:rsidRPr="00DB7D07">
        <w:rPr>
          <w:rFonts w:ascii="Calibri Light" w:hAnsi="Calibri Light" w:cs="Calibri Light"/>
          <w:sz w:val="18"/>
          <w:szCs w:val="18"/>
        </w:rPr>
        <w:t>Contract Agreement, or as listed in the Bid Information Sheet</w:t>
      </w:r>
      <w:r w:rsidRPr="00DB7D07">
        <w:rPr>
          <w:rFonts w:ascii="Calibri Light" w:hAnsi="Calibri Light" w:cs="Calibri Light"/>
          <w:sz w:val="18"/>
          <w:szCs w:val="18"/>
        </w:rPr>
        <w:t>.</w:t>
      </w:r>
    </w:p>
    <w:p w14:paraId="2C5E32B9" w14:textId="77777777" w:rsidR="003537AB" w:rsidRPr="00DB7D07" w:rsidRDefault="003537AB" w:rsidP="00DB7D07">
      <w:pPr>
        <w:tabs>
          <w:tab w:val="left" w:pos="-1440"/>
        </w:tabs>
        <w:ind w:right="180"/>
        <w:jc w:val="both"/>
        <w:rPr>
          <w:rFonts w:ascii="Calibri Light" w:hAnsi="Calibri Light" w:cs="Calibri Light"/>
          <w:sz w:val="18"/>
          <w:szCs w:val="18"/>
        </w:rPr>
      </w:pPr>
    </w:p>
    <w:p w14:paraId="34CCA43F"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29C5D1D7"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Gives the Contractor a prompt written notice of any claim; and</w:t>
      </w:r>
    </w:p>
    <w:p w14:paraId="250FED7D" w14:textId="77777777" w:rsidR="003537AB" w:rsidRPr="00DB7D07" w:rsidRDefault="003537AB" w:rsidP="00DB7D07">
      <w:pPr>
        <w:numPr>
          <w:ilvl w:val="0"/>
          <w:numId w:val="12"/>
        </w:numPr>
        <w:tabs>
          <w:tab w:val="clear" w:pos="1080"/>
          <w:tab w:val="left" w:pos="-1440"/>
          <w:tab w:val="num" w:pos="900"/>
        </w:tabs>
        <w:ind w:left="900" w:right="180"/>
        <w:jc w:val="both"/>
        <w:rPr>
          <w:rFonts w:ascii="Calibri Light" w:hAnsi="Calibri Light" w:cs="Calibri Light"/>
          <w:sz w:val="18"/>
          <w:szCs w:val="18"/>
        </w:rPr>
      </w:pPr>
      <w:r w:rsidRPr="00DB7D07">
        <w:rPr>
          <w:rFonts w:ascii="Calibri Light" w:hAnsi="Calibri Light" w:cs="Calibri Light"/>
          <w:sz w:val="18"/>
          <w:szCs w:val="18"/>
        </w:rPr>
        <w:t>Allows the Contractor to control and fully cooperates with the Contractor in the defense and all related settlement negotiations.</w:t>
      </w:r>
    </w:p>
    <w:p w14:paraId="6F1699B7" w14:textId="77777777" w:rsidR="003537AB" w:rsidRPr="00DB7D07" w:rsidRDefault="003537AB" w:rsidP="00DB7D07">
      <w:pPr>
        <w:tabs>
          <w:tab w:val="left" w:pos="-1440"/>
        </w:tabs>
        <w:ind w:left="180" w:right="180"/>
        <w:rPr>
          <w:rFonts w:ascii="Calibri Light" w:hAnsi="Calibri Light" w:cs="Calibri Light"/>
          <w:sz w:val="18"/>
          <w:szCs w:val="18"/>
        </w:rPr>
      </w:pPr>
    </w:p>
    <w:p w14:paraId="5114025B"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07AB4716" w14:textId="77777777" w:rsidR="003537AB" w:rsidRPr="00DB7D07" w:rsidRDefault="003537AB" w:rsidP="00DB7D07">
      <w:pPr>
        <w:tabs>
          <w:tab w:val="left" w:pos="-1440"/>
        </w:tabs>
        <w:ind w:right="180"/>
        <w:rPr>
          <w:rFonts w:ascii="Calibri Light" w:hAnsi="Calibri Light" w:cs="Calibri Light"/>
          <w:sz w:val="18"/>
          <w:szCs w:val="18"/>
        </w:rPr>
      </w:pPr>
    </w:p>
    <w:p w14:paraId="50D2CB4B"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Default:</w:t>
      </w:r>
    </w:p>
    <w:p w14:paraId="41CDCDD8"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If the Using Agency, after sixty (60) days written notice, fails to correct or cure any breach of this agreement, then the Contractor may cancel and terminate this Agreement and collect all monies due up to and including the date of termination.</w:t>
      </w:r>
    </w:p>
    <w:p w14:paraId="0F5EA9E5"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B.</w:t>
      </w:r>
      <w:r w:rsidRPr="00DB7D07">
        <w:rPr>
          <w:rFonts w:ascii="Calibri Light" w:hAnsi="Calibri Light" w:cs="Calibri Light"/>
          <w:sz w:val="18"/>
          <w:szCs w:val="18"/>
        </w:rPr>
        <w:tab/>
        <w:t>If the Contractor, after sixty (60) days written notice, fails to correct or cure any breach of this agreement, the Using Agency may cancel and terminate this Agreement and thereafter owe no further monies for equipment usage beyond the termination date.</w:t>
      </w:r>
    </w:p>
    <w:p w14:paraId="3DA8622D" w14:textId="77777777" w:rsidR="003537AB" w:rsidRPr="00DB7D07" w:rsidRDefault="003537AB" w:rsidP="00DB7D07">
      <w:pPr>
        <w:ind w:right="180"/>
        <w:jc w:val="both"/>
        <w:rPr>
          <w:rFonts w:ascii="Calibri Light" w:hAnsi="Calibri Light" w:cs="Calibri Light"/>
          <w:sz w:val="18"/>
          <w:szCs w:val="18"/>
        </w:rPr>
      </w:pPr>
    </w:p>
    <w:p w14:paraId="7FCB23B9"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Assignment: The Contractor shall not assign or subcontract the whole or any part of this contract without the State's prior written consent. The Contractor may assign its right to receive payments to such third parties as the Contractor may desire without the prior written consent of the State, provided that Contractor gives written notice (including evidence of such assignment) to the State thirty (30) days in advance of any payment so assigned.  The assignment shall cover all unpaid amounts under this contract and shall not be made to more than one party.</w:t>
      </w:r>
    </w:p>
    <w:p w14:paraId="2F266612" w14:textId="77777777" w:rsidR="003537AB" w:rsidRPr="00DB7D07" w:rsidRDefault="003537AB" w:rsidP="00DB7D07">
      <w:pPr>
        <w:tabs>
          <w:tab w:val="left" w:pos="-1440"/>
        </w:tabs>
        <w:ind w:right="180"/>
        <w:jc w:val="both"/>
        <w:rPr>
          <w:rFonts w:ascii="Calibri Light" w:hAnsi="Calibri Light" w:cs="Calibri Light"/>
          <w:sz w:val="18"/>
          <w:szCs w:val="18"/>
        </w:rPr>
      </w:pPr>
    </w:p>
    <w:p w14:paraId="6F268FBC"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Alterations and Attachments: An alteration or attachment to equipment may be made only upon approval by the Contractor, which approval shall not be unreasonably withheld. The State agrees to remove any alteration or attachment and to restore equipment to its normal, unaltered condition, ordinary wear and tear excepted, prior to its return to Contractor, or upon notice from Contractor that the alteration or attachment creates a safety hazard or renders maintenance of the equipment impractical.</w:t>
      </w:r>
    </w:p>
    <w:p w14:paraId="35651F46" w14:textId="77777777" w:rsidR="003537AB" w:rsidRPr="00DB7D07" w:rsidRDefault="003537AB" w:rsidP="00DB7D07">
      <w:pPr>
        <w:ind w:right="180"/>
        <w:jc w:val="both"/>
        <w:rPr>
          <w:rFonts w:ascii="Calibri Light" w:hAnsi="Calibri Light" w:cs="Calibri Light"/>
          <w:sz w:val="18"/>
          <w:szCs w:val="18"/>
        </w:rPr>
      </w:pPr>
    </w:p>
    <w:p w14:paraId="036DA390"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Authority to Bind Contractor:   Notwithstanding anything in the contract to the contrary, the signatory for the Contractor represents that he/she has been duly authorized to execute contracts on behalf of the Lessor/Contractor designated in the solicitation package and has obtained all necessary or applicable approval from the home office of the Contractor to make this contract fully binding upon the Contractor when his/her signature is affixed and is not subject to home office acceptance hereto and accepted by the State of Indiana.</w:t>
      </w:r>
    </w:p>
    <w:p w14:paraId="20288AB4" w14:textId="77777777" w:rsidR="003537AB" w:rsidRPr="00DB7D07" w:rsidRDefault="003537AB" w:rsidP="00DB7D07">
      <w:pPr>
        <w:ind w:right="180"/>
        <w:jc w:val="both"/>
        <w:rPr>
          <w:rFonts w:ascii="Calibri Light" w:hAnsi="Calibri Light" w:cs="Calibri Light"/>
          <w:sz w:val="18"/>
          <w:szCs w:val="18"/>
        </w:rPr>
      </w:pPr>
    </w:p>
    <w:p w14:paraId="4E5DE87E"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Independent Contractor: Both parties hereto, in the performance of this contract, will be acting in an individual capacity and not as agents, employees, partners, joint ventures, or associates of one another. The employees or agents of one party shall not be deemed or construed to be the employees or agents of the other party for any purposes whatsoever. Neither party will assume any liability for any injury (including death) to any persons or any damage to any property arising out of the acts or omissions of the agents, employees, or subcontractors of the other party.</w:t>
      </w:r>
    </w:p>
    <w:p w14:paraId="03AD0018" w14:textId="77777777" w:rsidR="003537AB" w:rsidRPr="00DB7D07" w:rsidRDefault="003537AB" w:rsidP="00DB7D07">
      <w:pPr>
        <w:ind w:right="180"/>
        <w:jc w:val="both"/>
        <w:rPr>
          <w:rFonts w:ascii="Calibri Light" w:hAnsi="Calibri Light" w:cs="Calibri Light"/>
          <w:sz w:val="18"/>
          <w:szCs w:val="18"/>
        </w:rPr>
      </w:pPr>
    </w:p>
    <w:p w14:paraId="1EE955CA" w14:textId="73B727F1"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Penalties/Interest/Attorney's Fees: The State will in good faith perform its required obligations hereunder but does not agree to pay any penalties, interest, liquidated damages, or attorney's fees except as expressly required by Indiana Law including, but not limited to, IC 5-17-</w:t>
      </w:r>
      <w:r w:rsidR="00B43737" w:rsidRPr="00DB7D07">
        <w:rPr>
          <w:rFonts w:ascii="Calibri Light" w:hAnsi="Calibri Light" w:cs="Calibri Light"/>
          <w:sz w:val="18"/>
          <w:szCs w:val="18"/>
        </w:rPr>
        <w:t>5, IC</w:t>
      </w:r>
      <w:r w:rsidRPr="00DB7D07">
        <w:rPr>
          <w:rFonts w:ascii="Calibri Light" w:hAnsi="Calibri Light" w:cs="Calibri Light"/>
          <w:sz w:val="18"/>
          <w:szCs w:val="18"/>
        </w:rPr>
        <w:t xml:space="preserve"> 34-54-8, IC 34-13-1.  </w:t>
      </w:r>
    </w:p>
    <w:p w14:paraId="788CDB47" w14:textId="77777777" w:rsidR="003537AB" w:rsidRPr="00DB7D07" w:rsidRDefault="003537AB" w:rsidP="00DB7D07">
      <w:pPr>
        <w:ind w:right="180"/>
        <w:jc w:val="both"/>
        <w:rPr>
          <w:rFonts w:ascii="Calibri Light" w:hAnsi="Calibri Light" w:cs="Calibri Light"/>
          <w:sz w:val="18"/>
          <w:szCs w:val="18"/>
        </w:rPr>
      </w:pPr>
    </w:p>
    <w:p w14:paraId="4EC53C23"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Waiver of Rights: No right conferred on either party under this contract shall be deemed waived and no breach of this contract excused unless such waiver or excuse shall be in writing and signed by the party claimed to have waived such rights.</w:t>
      </w:r>
    </w:p>
    <w:p w14:paraId="7FA0E29A" w14:textId="77777777" w:rsidR="003537AB" w:rsidRPr="00DB7D07" w:rsidRDefault="003537AB" w:rsidP="00DB7D07">
      <w:pPr>
        <w:tabs>
          <w:tab w:val="left" w:pos="-1440"/>
        </w:tabs>
        <w:ind w:right="180"/>
        <w:jc w:val="both"/>
        <w:rPr>
          <w:rFonts w:ascii="Calibri Light" w:hAnsi="Calibri Light" w:cs="Calibri Light"/>
          <w:sz w:val="18"/>
          <w:szCs w:val="18"/>
        </w:rPr>
      </w:pPr>
    </w:p>
    <w:p w14:paraId="5A22309E" w14:textId="207EE8BB" w:rsidR="003537AB" w:rsidRPr="00DB7D07" w:rsidRDefault="003537AB" w:rsidP="00DB7D07">
      <w:pPr>
        <w:tabs>
          <w:tab w:val="left" w:pos="-1440"/>
        </w:tabs>
        <w:ind w:left="360" w:right="180" w:hanging="360"/>
        <w:jc w:val="both"/>
        <w:rPr>
          <w:rFonts w:ascii="Calibri Light" w:hAnsi="Calibri Light" w:cs="Calibri Light"/>
          <w:sz w:val="18"/>
          <w:szCs w:val="18"/>
        </w:rPr>
      </w:pPr>
      <w:r w:rsidRPr="00DB7D07">
        <w:rPr>
          <w:rFonts w:ascii="Calibri Light" w:hAnsi="Calibri Light" w:cs="Calibri Light"/>
          <w:sz w:val="18"/>
          <w:szCs w:val="18"/>
        </w:rPr>
        <w:t xml:space="preserve">11.   Hold Harmless/Indemnification: The Contractor agrees to indemnify, defend, and hold harmless the State of Indiana and its agents, officers, and employees from all claims and suits, including court costs, attorney's fees, and other expenses, caused by any act or omission of the Contractor and/or its subcontractors, if any.  The State shall </w:t>
      </w:r>
      <w:r w:rsidRPr="00DB7D07">
        <w:rPr>
          <w:rFonts w:ascii="Calibri Light" w:hAnsi="Calibri Light" w:cs="Calibri Light"/>
          <w:sz w:val="18"/>
          <w:szCs w:val="18"/>
          <w:u w:val="single"/>
        </w:rPr>
        <w:t>not</w:t>
      </w:r>
      <w:r w:rsidRPr="00DB7D07">
        <w:rPr>
          <w:rFonts w:ascii="Calibri Light" w:hAnsi="Calibri Light" w:cs="Calibri Light"/>
          <w:sz w:val="18"/>
          <w:szCs w:val="18"/>
        </w:rPr>
        <w:t xml:space="preserve"> provide such indemnification to the Contractor.</w:t>
      </w:r>
    </w:p>
    <w:p w14:paraId="6CB01535" w14:textId="77777777" w:rsidR="003537AB" w:rsidRPr="00DB7D07" w:rsidRDefault="003537AB" w:rsidP="00DB7D07">
      <w:pPr>
        <w:tabs>
          <w:tab w:val="left" w:pos="-1440"/>
        </w:tabs>
        <w:ind w:right="180"/>
        <w:jc w:val="both"/>
        <w:rPr>
          <w:rFonts w:ascii="Calibri Light" w:hAnsi="Calibri Light" w:cs="Calibri Light"/>
          <w:sz w:val="18"/>
          <w:szCs w:val="18"/>
        </w:rPr>
      </w:pPr>
    </w:p>
    <w:p w14:paraId="3A2A7D1A" w14:textId="77777777" w:rsidR="003537AB" w:rsidRPr="00DB7D07" w:rsidRDefault="003537AB" w:rsidP="00DB7D07">
      <w:pPr>
        <w:ind w:left="360" w:right="180" w:hanging="360"/>
        <w:jc w:val="both"/>
        <w:rPr>
          <w:rFonts w:ascii="Calibri Light" w:hAnsi="Calibri Light" w:cs="Calibri Light"/>
          <w:sz w:val="18"/>
          <w:szCs w:val="18"/>
        </w:rPr>
      </w:pPr>
      <w:r w:rsidRPr="00DB7D07">
        <w:rPr>
          <w:rFonts w:ascii="Calibri Light" w:hAnsi="Calibri Light" w:cs="Calibri Light"/>
          <w:sz w:val="18"/>
          <w:szCs w:val="18"/>
        </w:rPr>
        <w:t>12.  General: This contract embodies the entire agreement between the parties. It may not be modified or terminated except as provided herein or by a written agreement signed by all authorized and required parties.  The terms, conditions, and specifications of the original solicitation, if any, and/or any award made in connection with this transaction are incorporated herein by reference and made a part hereof just as if they have been fully set out herein.</w:t>
      </w:r>
    </w:p>
    <w:p w14:paraId="0B0E2930" w14:textId="77777777" w:rsidR="003537AB" w:rsidRPr="00DB7D07" w:rsidRDefault="003537AB" w:rsidP="00DB7D07">
      <w:pPr>
        <w:tabs>
          <w:tab w:val="left" w:pos="-1440"/>
        </w:tabs>
        <w:ind w:right="180"/>
        <w:jc w:val="both"/>
        <w:rPr>
          <w:rFonts w:ascii="Calibri Light" w:hAnsi="Calibri Light" w:cs="Calibri Light"/>
          <w:sz w:val="18"/>
          <w:szCs w:val="18"/>
        </w:rPr>
      </w:pPr>
    </w:p>
    <w:p w14:paraId="394EC8A4" w14:textId="77777777" w:rsidR="003537AB" w:rsidRPr="00DB7D07" w:rsidRDefault="003537AB" w:rsidP="00DB7D07">
      <w:pPr>
        <w:numPr>
          <w:ilvl w:val="0"/>
          <w:numId w:val="16"/>
        </w:numPr>
        <w:tabs>
          <w:tab w:val="clear" w:pos="720"/>
          <w:tab w:val="left" w:pos="-1440"/>
          <w:tab w:val="num" w:pos="-54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Open Competition: The specifications contained herein are intended to be nonrestrictive. Although at times brand names and model numbers may be used, they are merely intended to be guidelines to establish criteria and quality for competitive bidding. Alternate bids will be evaluated and may be acceptable as long as they can be verified as equal or better than specified as determined by the Indiana </w:t>
      </w:r>
      <w:r w:rsidRPr="00DB7D07">
        <w:rPr>
          <w:rFonts w:ascii="Calibri Light" w:hAnsi="Calibri Light" w:cs="Calibri Light"/>
          <w:sz w:val="18"/>
          <w:szCs w:val="18"/>
        </w:rPr>
        <w:lastRenderedPageBreak/>
        <w:t>Department of Administration and the Using Agency. All offerors bidding alternate products are requested to submit detailed specifications with their quote/bid.</w:t>
      </w:r>
    </w:p>
    <w:p w14:paraId="1E7409E1" w14:textId="77777777" w:rsidR="003537AB" w:rsidRPr="00DB7D07" w:rsidRDefault="003537AB" w:rsidP="00DB7D07">
      <w:pPr>
        <w:tabs>
          <w:tab w:val="left" w:pos="-1440"/>
        </w:tabs>
        <w:ind w:right="180"/>
        <w:jc w:val="both"/>
        <w:rPr>
          <w:rFonts w:ascii="Calibri Light" w:hAnsi="Calibri Light" w:cs="Calibri Light"/>
          <w:sz w:val="18"/>
          <w:szCs w:val="18"/>
        </w:rPr>
      </w:pPr>
    </w:p>
    <w:p w14:paraId="64ABCF75"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Insurance: If this agreement provides for work to be performed by the Contractor on property owned or controlled by the State of Indiana, or on property of others named herein, Contractor shall be responsible for providing all necessary unemployment and workers’ compensation insurance for the Contractor’s employees.</w:t>
      </w:r>
    </w:p>
    <w:p w14:paraId="2E42A9BA" w14:textId="77777777" w:rsidR="003537AB" w:rsidRPr="00DB7D07" w:rsidRDefault="003537AB" w:rsidP="00DB7D07">
      <w:pPr>
        <w:tabs>
          <w:tab w:val="left" w:pos="-1440"/>
        </w:tabs>
        <w:ind w:right="180"/>
        <w:jc w:val="both"/>
        <w:rPr>
          <w:rFonts w:ascii="Calibri Light" w:hAnsi="Calibri Light" w:cs="Calibri Light"/>
          <w:sz w:val="18"/>
          <w:szCs w:val="18"/>
        </w:rPr>
      </w:pPr>
    </w:p>
    <w:p w14:paraId="4E75FF77" w14:textId="77777777" w:rsidR="003537AB" w:rsidRPr="00DB7D07" w:rsidRDefault="003537AB" w:rsidP="00DB7D07">
      <w:pPr>
        <w:tabs>
          <w:tab w:val="left" w:pos="-1440"/>
        </w:tabs>
        <w:ind w:left="360" w:right="180"/>
        <w:jc w:val="both"/>
        <w:rPr>
          <w:rFonts w:ascii="Calibri Light" w:hAnsi="Calibri Light" w:cs="Calibri Light"/>
          <w:sz w:val="18"/>
          <w:szCs w:val="18"/>
        </w:rPr>
      </w:pPr>
      <w:r w:rsidRPr="00DB7D07">
        <w:rPr>
          <w:rFonts w:ascii="Calibri Light" w:hAnsi="Calibri Light" w:cs="Calibri Light"/>
          <w:sz w:val="18"/>
          <w:szCs w:val="18"/>
        </w:rPr>
        <w:t>If required by contract, the Contractor shall furnish to the Indiana Department of Administration Procurement Division, upon request, a written certificate obtained from an approved insurance company or proper governmental authority establishing that said insurance of employees has been procured and that premiums therefore have been paid and specifying the name of the insurer and the policy number and expiration dates.</w:t>
      </w:r>
    </w:p>
    <w:p w14:paraId="1FD6493B" w14:textId="77777777" w:rsidR="003537AB" w:rsidRPr="00DB7D07" w:rsidRDefault="003537AB" w:rsidP="00DB7D07">
      <w:pPr>
        <w:tabs>
          <w:tab w:val="left" w:pos="-1440"/>
        </w:tabs>
        <w:ind w:right="180"/>
        <w:jc w:val="both"/>
        <w:rPr>
          <w:rFonts w:ascii="Calibri Light" w:hAnsi="Calibri Light" w:cs="Calibri Light"/>
          <w:sz w:val="18"/>
          <w:szCs w:val="18"/>
        </w:rPr>
      </w:pPr>
    </w:p>
    <w:p w14:paraId="7AC41D78"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Work Standards: The Contractor agrees to execute its respective responsibilities by following and applying at all times the highest professional and technical guidelines and standards. If the State becomes dissatisfied with the work product or the working relationship with those individuals assigned to work on this Contract, the State may request the replacement of any or all such individuals.</w:t>
      </w:r>
    </w:p>
    <w:p w14:paraId="50AB77E8" w14:textId="77777777" w:rsidR="003537AB" w:rsidRPr="00DB7D07" w:rsidRDefault="003537AB" w:rsidP="00DB7D07">
      <w:pPr>
        <w:ind w:right="180"/>
        <w:jc w:val="both"/>
        <w:rPr>
          <w:rFonts w:ascii="Calibri Light" w:hAnsi="Calibri Light" w:cs="Calibri Light"/>
          <w:sz w:val="18"/>
          <w:szCs w:val="18"/>
        </w:rPr>
      </w:pPr>
    </w:p>
    <w:p w14:paraId="5D23EE19"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Contract Confidentiality of State Information: The Contractor understands and agrees that data, materials, and information disclosed to Contractor may contain confidential and protected data; therefore, the Contractor promises and assures that data, material, and information gathered, based upon, or disclosed to the Contractor for the purpose of this contract will not be disclosed to others or discussed with other parties without the prior written consent of the State.</w:t>
      </w:r>
    </w:p>
    <w:p w14:paraId="467227B9" w14:textId="77777777" w:rsidR="003537AB" w:rsidRPr="00DB7D07" w:rsidRDefault="003537AB" w:rsidP="00DB7D07">
      <w:pPr>
        <w:ind w:right="180"/>
        <w:jc w:val="both"/>
        <w:rPr>
          <w:rFonts w:ascii="Calibri Light" w:hAnsi="Calibri Light" w:cs="Calibri Light"/>
          <w:sz w:val="18"/>
          <w:szCs w:val="18"/>
        </w:rPr>
      </w:pPr>
    </w:p>
    <w:p w14:paraId="246ABA9A"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Confidentiality of Data, Property Rights in Products, and Copyright Prohibition: The/Contractor further agrees that all information, data, findings, recommendations, proposals, etc., by whatever name described and by whatever form therein secured, developed, written, or produced by the /Contractor in furtherance of this Contract, shall be the property of the State and that the Contractor shall take such action as is necessary under law to preserve such property rights in and of the State while such property is within the control and/or custody of the Contractor. By this contract the Contractor specifically waives and/or releases to the State any cognizable property right in the Contractor to copyright or patent such information, data, findings, recommendations, proposals, etc.</w:t>
      </w:r>
    </w:p>
    <w:p w14:paraId="2D8569FB" w14:textId="77777777" w:rsidR="003537AB" w:rsidRPr="00DB7D07" w:rsidRDefault="003537AB" w:rsidP="00DB7D07">
      <w:pPr>
        <w:ind w:right="180"/>
        <w:jc w:val="both"/>
        <w:rPr>
          <w:rFonts w:ascii="Calibri Light" w:hAnsi="Calibri Light" w:cs="Calibri Light"/>
          <w:sz w:val="18"/>
          <w:szCs w:val="18"/>
        </w:rPr>
      </w:pPr>
    </w:p>
    <w:p w14:paraId="723F9953"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Ownership of Documents and Materials: All documents, records, programs, data, film, tape, articles, memos, and other materials developed under this contract will be the property of the State of Indiana. Use of these materials other than related to contract performance by the Contractor without prior written consent of the State is prohibited. During the performance of the services specified, the Contractor shall be responsible for any loss or damage to these materials developed for or supplied by the State and used to develop or assist in the services provided herein while they are in the possession of the /Contractor and any loss or damage thereto shall be restored at the Contractor’s expense. Full, immediate, and unrestricted access to the work product of the Contractor during the term of this contract shall be available to the State.</w:t>
      </w:r>
    </w:p>
    <w:p w14:paraId="0CE9E883" w14:textId="77777777" w:rsidR="003537AB" w:rsidRPr="00DB7D07" w:rsidRDefault="003537AB" w:rsidP="00DB7D07">
      <w:pPr>
        <w:ind w:right="180"/>
        <w:jc w:val="both"/>
        <w:rPr>
          <w:rFonts w:ascii="Calibri Light" w:hAnsi="Calibri Light" w:cs="Calibri Light"/>
          <w:sz w:val="18"/>
          <w:szCs w:val="18"/>
        </w:rPr>
      </w:pPr>
    </w:p>
    <w:p w14:paraId="048997AD"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Progress Reports: The Contractor will submit a progress report to the State upon request. The report will be oral, unless the State, upon receipt of the oral report, should deem it necessary to have it in written form. The progress report shall serve the purpose of assuring the State that work is progressing in line with the schedule and the completion can be reasonably assured on the scheduled date.</w:t>
      </w:r>
    </w:p>
    <w:p w14:paraId="2D8C7029" w14:textId="77777777" w:rsidR="003537AB" w:rsidRPr="00DB7D07" w:rsidRDefault="003537AB" w:rsidP="00DB7D07">
      <w:pPr>
        <w:ind w:right="180"/>
        <w:jc w:val="both"/>
        <w:rPr>
          <w:rFonts w:ascii="Calibri Light" w:hAnsi="Calibri Light" w:cs="Calibri Light"/>
          <w:sz w:val="18"/>
          <w:szCs w:val="18"/>
        </w:rPr>
      </w:pPr>
    </w:p>
    <w:p w14:paraId="7FB7A417"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Access to Records: The Contractor and all subcontractors shall maintain all books, documents, papers, accounting records, and other evidence pertaining to the cost incurred and shall make such materials available at their respective offices at all reasonable times during the contract period and for three (3) years from the date of final payment under the contract, for inspection by the State or by any other authorized representative of the State Government and copies thereof shall be furnished at no cost to the State if requested.</w:t>
      </w:r>
    </w:p>
    <w:p w14:paraId="2CC8700A" w14:textId="77777777" w:rsidR="00DB7D07" w:rsidRDefault="00DB7D07" w:rsidP="00DB7D07">
      <w:pPr>
        <w:ind w:left="360" w:right="180"/>
        <w:jc w:val="both"/>
        <w:rPr>
          <w:rFonts w:ascii="Calibri Light" w:hAnsi="Calibri Light" w:cs="Calibri Light"/>
          <w:sz w:val="18"/>
          <w:szCs w:val="18"/>
        </w:rPr>
      </w:pPr>
    </w:p>
    <w:p w14:paraId="431F0655" w14:textId="6747139E"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Substantial Performance: This contract shall be deemed to have been substantially performed only when fully performed according to its terms and conditions and any modification thereof.</w:t>
      </w:r>
    </w:p>
    <w:p w14:paraId="1842CE03" w14:textId="77777777" w:rsidR="003537AB" w:rsidRPr="00DB7D07" w:rsidRDefault="003537AB" w:rsidP="00DB7D07">
      <w:pPr>
        <w:ind w:right="180"/>
        <w:jc w:val="both"/>
        <w:rPr>
          <w:rFonts w:ascii="Calibri Light" w:hAnsi="Calibri Light" w:cs="Calibri Light"/>
          <w:sz w:val="18"/>
          <w:szCs w:val="18"/>
        </w:rPr>
      </w:pPr>
    </w:p>
    <w:p w14:paraId="74E023C8" w14:textId="1DFF5405"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Conflict of Interest:  </w:t>
      </w:r>
    </w:p>
    <w:p w14:paraId="55C9AC56"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As used in this section:</w:t>
      </w:r>
    </w:p>
    <w:p w14:paraId="34E542AC"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“Immediate family” means the spouse and the unemancipated children of an individual.</w:t>
      </w:r>
    </w:p>
    <w:p w14:paraId="5A3B9BBF"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“Interested party” means:</w:t>
      </w:r>
    </w:p>
    <w:p w14:paraId="3BD2D15E"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The individual executing this Contract;</w:t>
      </w:r>
    </w:p>
    <w:p w14:paraId="21B6DAF7"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 individual who has an interest of three percent (3%) or more of Contractor, if Contractor is not an individual; or</w:t>
      </w:r>
    </w:p>
    <w:p w14:paraId="7EFB0B12"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Any member of the immediate family of an individual specified under subdivision 1 or 2.</w:t>
      </w:r>
    </w:p>
    <w:p w14:paraId="7FE4AD78"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“Department” means the Indiana Department of Administration.</w:t>
      </w:r>
    </w:p>
    <w:p w14:paraId="02DFBF39"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“Commission” means the State Ethics Commission.</w:t>
      </w:r>
    </w:p>
    <w:p w14:paraId="5CB78D1A"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The Department may cancel this Contract without recourse by Contractor if any interested party is an employee of the State of Indiana.</w:t>
      </w:r>
    </w:p>
    <w:p w14:paraId="08ACFC69"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The Department will not exercise its right of cancellation under section B above if the Contractor gives the Department an opinion by the Commission indicating that the existence of this contract and the employment by the State of Indiana of the interested party does not violate any statute or code relating to ethical conduct of state employees.  The Department may take action, including cancellation of this Contract consistent with an opinion of the Commission obtained under this section.  </w:t>
      </w:r>
    </w:p>
    <w:p w14:paraId="6F5C0A14"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Contractor has an affirmative obligation under this Contract to disclose to the Department when an interested party is or becomes an employee of the State of Indiana.  The obligation under this section extends only to those facts that Contractor knows or reasonably could know.   </w:t>
      </w:r>
    </w:p>
    <w:p w14:paraId="589084E3" w14:textId="3FB31125" w:rsidR="00DB7D07" w:rsidRDefault="00DB7D07" w:rsidP="00DB7D07">
      <w:pPr>
        <w:ind w:right="180"/>
        <w:jc w:val="both"/>
        <w:rPr>
          <w:rFonts w:ascii="Calibri Light" w:hAnsi="Calibri Light" w:cs="Calibri Light"/>
          <w:sz w:val="18"/>
          <w:szCs w:val="18"/>
        </w:rPr>
      </w:pPr>
    </w:p>
    <w:p w14:paraId="53A58FA8" w14:textId="77777777" w:rsidR="00DB7D07" w:rsidRPr="00DB7D07" w:rsidRDefault="00DB7D07" w:rsidP="00DB7D07">
      <w:pPr>
        <w:ind w:right="180"/>
        <w:jc w:val="both"/>
        <w:rPr>
          <w:rFonts w:ascii="Calibri Light" w:hAnsi="Calibri Light" w:cs="Calibri Light"/>
          <w:sz w:val="18"/>
          <w:szCs w:val="18"/>
        </w:rPr>
      </w:pPr>
    </w:p>
    <w:p w14:paraId="278854B0"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lastRenderedPageBreak/>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696A8BDE" w14:textId="77777777" w:rsidR="00DB7D07" w:rsidRDefault="00DB7D07" w:rsidP="00B4673F">
      <w:pPr>
        <w:spacing w:line="243" w:lineRule="auto"/>
        <w:outlineLvl w:val="0"/>
        <w:rPr>
          <w:rFonts w:asciiTheme="minorHAnsi" w:hAnsiTheme="minorHAnsi" w:cstheme="minorHAnsi"/>
          <w:sz w:val="18"/>
          <w:szCs w:val="18"/>
          <w:u w:val="single"/>
        </w:rPr>
      </w:pP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717069ED"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 __</w:t>
      </w:r>
      <w:ins w:id="114" w:author="Admin" w:date="2022-02-16T12:06:00Z">
        <w:r w:rsidR="00CB0B50">
          <w:rPr>
            <w:rFonts w:asciiTheme="minorHAnsi" w:hAnsiTheme="minorHAnsi" w:cstheme="minorHAnsi"/>
            <w:sz w:val="18"/>
            <w:szCs w:val="18"/>
          </w:rPr>
          <w:t>0000058483</w:t>
        </w:r>
      </w:ins>
      <w:r w:rsidRPr="00A00DB4">
        <w:rPr>
          <w:rFonts w:asciiTheme="minorHAnsi" w:hAnsiTheme="minorHAnsi" w:cstheme="minorHAnsi"/>
          <w:sz w:val="18"/>
          <w:szCs w:val="18"/>
        </w:rPr>
        <w:t>___________________________________ FEDERAL ID NUMBER__</w:t>
      </w:r>
      <w:ins w:id="115" w:author="Admin" w:date="2022-02-16T12:05:00Z">
        <w:r w:rsidR="00CB0B50">
          <w:rPr>
            <w:rFonts w:asciiTheme="minorHAnsi" w:hAnsiTheme="minorHAnsi" w:cstheme="minorHAnsi"/>
            <w:sz w:val="18"/>
            <w:szCs w:val="18"/>
          </w:rPr>
          <w:t>61-</w:t>
        </w:r>
        <w:proofErr w:type="gramStart"/>
        <w:r w:rsidR="00CB0B50">
          <w:rPr>
            <w:rFonts w:asciiTheme="minorHAnsi" w:hAnsiTheme="minorHAnsi" w:cstheme="minorHAnsi"/>
            <w:sz w:val="18"/>
            <w:szCs w:val="18"/>
          </w:rPr>
          <w:t xml:space="preserve">1410364  </w:t>
        </w:r>
      </w:ins>
      <w:proofErr w:type="gramEnd"/>
      <w:del w:id="116" w:author="Admin" w:date="2022-02-16T12:07:00Z">
        <w:r w:rsidRPr="00A00DB4" w:rsidDel="00CB0B50">
          <w:rPr>
            <w:rFonts w:asciiTheme="minorHAnsi" w:hAnsiTheme="minorHAnsi" w:cstheme="minorHAnsi"/>
            <w:sz w:val="18"/>
            <w:szCs w:val="18"/>
          </w:rPr>
          <w:delText>____</w:delText>
        </w:r>
      </w:del>
      <w:r w:rsidRPr="00A00DB4">
        <w:rPr>
          <w:rFonts w:asciiTheme="minorHAnsi" w:hAnsiTheme="minorHAnsi" w:cstheme="minorHAnsi"/>
          <w:sz w:val="18"/>
          <w:szCs w:val="18"/>
        </w:rPr>
        <w:t>__________</w:t>
      </w:r>
      <w:r w:rsidR="00B26BEE" w:rsidRPr="00A00DB4">
        <w:rPr>
          <w:rFonts w:asciiTheme="minorHAnsi" w:hAnsiTheme="minorHAnsi" w:cstheme="minorHAnsi"/>
          <w:sz w:val="18"/>
          <w:szCs w:val="18"/>
        </w:rPr>
        <w:t>____</w:t>
      </w:r>
      <w:r w:rsidRPr="00A00DB4">
        <w:rPr>
          <w:rFonts w:asciiTheme="minorHAnsi" w:hAnsiTheme="minorHAnsi" w:cstheme="minorHAnsi"/>
          <w:sz w:val="18"/>
          <w:szCs w:val="18"/>
        </w:rPr>
        <w:t>_____</w:t>
      </w:r>
      <w:r w:rsidR="0024157B" w:rsidRPr="00A00DB4">
        <w:rPr>
          <w:rFonts w:asciiTheme="minorHAnsi" w:hAnsiTheme="minorHAnsi" w:cstheme="minorHAnsi"/>
          <w:sz w:val="18"/>
          <w:szCs w:val="18"/>
        </w:rPr>
        <w:t xml:space="preserve"> (Please circle to indicate if your FIN is a TIN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12436150"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ORDERING ADDRESS _____________</w:t>
      </w:r>
      <w:ins w:id="117" w:author="Admin" w:date="2022-02-16T12:07:00Z">
        <w:r w:rsidR="00CB0B50">
          <w:rPr>
            <w:rFonts w:asciiTheme="minorHAnsi" w:hAnsiTheme="minorHAnsi" w:cstheme="minorHAnsi"/>
            <w:sz w:val="18"/>
            <w:szCs w:val="18"/>
          </w:rPr>
          <w:t>3464 W. 16</w:t>
        </w:r>
        <w:r w:rsidR="00CB0B50" w:rsidRPr="00CB0B50">
          <w:rPr>
            <w:rFonts w:asciiTheme="minorHAnsi" w:hAnsiTheme="minorHAnsi" w:cstheme="minorHAnsi"/>
            <w:sz w:val="18"/>
            <w:szCs w:val="18"/>
            <w:vertAlign w:val="superscript"/>
            <w:rPrChange w:id="118" w:author="Admin" w:date="2022-02-16T12:07:00Z">
              <w:rPr>
                <w:rFonts w:asciiTheme="minorHAnsi" w:hAnsiTheme="minorHAnsi" w:cstheme="minorHAnsi"/>
                <w:sz w:val="18"/>
                <w:szCs w:val="18"/>
              </w:rPr>
            </w:rPrChange>
          </w:rPr>
          <w:t>th</w:t>
        </w:r>
        <w:r w:rsidR="00CB0B50">
          <w:rPr>
            <w:rFonts w:asciiTheme="minorHAnsi" w:hAnsiTheme="minorHAnsi" w:cstheme="minorHAnsi"/>
            <w:sz w:val="18"/>
            <w:szCs w:val="18"/>
          </w:rPr>
          <w:t xml:space="preserve"> St</w:t>
        </w:r>
      </w:ins>
      <w:r w:rsidRPr="00A00DB4">
        <w:rPr>
          <w:rFonts w:asciiTheme="minorHAnsi" w:hAnsiTheme="minorHAnsi" w:cstheme="minorHAnsi"/>
          <w:sz w:val="18"/>
          <w:szCs w:val="18"/>
        </w:rPr>
        <w:t>_____________________________________________________________________</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75AA3186"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________</w:t>
      </w:r>
      <w:ins w:id="119" w:author="Admin" w:date="2022-02-16T12:07:00Z">
        <w:r w:rsidR="00CB0B50">
          <w:rPr>
            <w:rFonts w:asciiTheme="minorHAnsi" w:hAnsiTheme="minorHAnsi" w:cstheme="minorHAnsi"/>
            <w:sz w:val="18"/>
            <w:szCs w:val="18"/>
          </w:rPr>
          <w:t>Indianapolis</w:t>
        </w:r>
      </w:ins>
      <w:r w:rsidRPr="00A00DB4">
        <w:rPr>
          <w:rFonts w:asciiTheme="minorHAnsi" w:hAnsiTheme="minorHAnsi" w:cstheme="minorHAnsi"/>
          <w:sz w:val="18"/>
          <w:szCs w:val="18"/>
        </w:rPr>
        <w:t>_________________________ STATE ___</w:t>
      </w:r>
      <w:ins w:id="120" w:author="Admin" w:date="2022-02-16T12:07:00Z">
        <w:r w:rsidR="00CB0B50">
          <w:rPr>
            <w:rFonts w:asciiTheme="minorHAnsi" w:hAnsiTheme="minorHAnsi" w:cstheme="minorHAnsi"/>
            <w:sz w:val="18"/>
            <w:szCs w:val="18"/>
          </w:rPr>
          <w:t>IN</w:t>
        </w:r>
      </w:ins>
      <w:r w:rsidRPr="00A00DB4">
        <w:rPr>
          <w:rFonts w:asciiTheme="minorHAnsi" w:hAnsiTheme="minorHAnsi" w:cstheme="minorHAnsi"/>
          <w:sz w:val="18"/>
          <w:szCs w:val="18"/>
        </w:rPr>
        <w:t>_____________________ ZIP CODE ____</w:t>
      </w:r>
      <w:ins w:id="121" w:author="Admin" w:date="2022-02-16T12:08:00Z">
        <w:r w:rsidR="00CB0B50">
          <w:rPr>
            <w:rFonts w:asciiTheme="minorHAnsi" w:hAnsiTheme="minorHAnsi" w:cstheme="minorHAnsi"/>
            <w:sz w:val="18"/>
            <w:szCs w:val="18"/>
          </w:rPr>
          <w:t>46222</w:t>
        </w:r>
      </w:ins>
      <w:r w:rsidRPr="00A00DB4">
        <w:rPr>
          <w:rFonts w:asciiTheme="minorHAnsi" w:hAnsiTheme="minorHAnsi" w:cstheme="minorHAnsi"/>
          <w:sz w:val="18"/>
          <w:szCs w:val="18"/>
        </w:rPr>
        <w:t>________</w:t>
      </w:r>
    </w:p>
    <w:p w14:paraId="10C4684E" w14:textId="7DE28235" w:rsidR="0014619B" w:rsidRPr="00A00DB4" w:rsidRDefault="0014619B" w:rsidP="0014619B">
      <w:pPr>
        <w:spacing w:line="244" w:lineRule="auto"/>
        <w:outlineLvl w:val="0"/>
        <w:rPr>
          <w:rFonts w:asciiTheme="minorHAnsi" w:hAnsiTheme="minorHAnsi" w:cstheme="minorHAnsi"/>
          <w:sz w:val="18"/>
          <w:szCs w:val="18"/>
        </w:rPr>
      </w:pPr>
    </w:p>
    <w:p w14:paraId="59E239D2" w14:textId="74188DF4" w:rsidR="0014619B" w:rsidRPr="00A00DB4" w:rsidDel="00CB0B50" w:rsidRDefault="0014619B" w:rsidP="0014619B">
      <w:pPr>
        <w:spacing w:line="244" w:lineRule="auto"/>
        <w:outlineLvl w:val="0"/>
        <w:rPr>
          <w:del w:id="122" w:author="Admin" w:date="2022-02-16T12:08:00Z"/>
          <w:rFonts w:asciiTheme="minorHAnsi" w:hAnsiTheme="minorHAnsi" w:cstheme="minorHAnsi"/>
          <w:sz w:val="18"/>
          <w:szCs w:val="18"/>
        </w:rPr>
      </w:pPr>
      <w:r w:rsidRPr="00A00DB4">
        <w:rPr>
          <w:rFonts w:asciiTheme="minorHAnsi" w:hAnsiTheme="minorHAnsi" w:cstheme="minorHAnsi"/>
          <w:sz w:val="18"/>
          <w:szCs w:val="18"/>
        </w:rPr>
        <w:t>REMITTANCE ADDRESS _____</w:t>
      </w:r>
      <w:ins w:id="123" w:author="Admin" w:date="2022-02-16T12:08:00Z">
        <w:r w:rsidR="00CB0B50">
          <w:rPr>
            <w:rFonts w:asciiTheme="minorHAnsi" w:hAnsiTheme="minorHAnsi" w:cstheme="minorHAnsi"/>
            <w:sz w:val="18"/>
            <w:szCs w:val="18"/>
          </w:rPr>
          <w:t>3464 W. 16</w:t>
        </w:r>
        <w:r w:rsidR="00CB0B50" w:rsidRPr="00CB0B50">
          <w:rPr>
            <w:rFonts w:asciiTheme="minorHAnsi" w:hAnsiTheme="minorHAnsi" w:cstheme="minorHAnsi"/>
            <w:sz w:val="18"/>
            <w:szCs w:val="18"/>
            <w:vertAlign w:val="superscript"/>
            <w:rPrChange w:id="124" w:author="Admin" w:date="2022-02-16T12:08:00Z">
              <w:rPr>
                <w:rFonts w:asciiTheme="minorHAnsi" w:hAnsiTheme="minorHAnsi" w:cstheme="minorHAnsi"/>
                <w:sz w:val="18"/>
                <w:szCs w:val="18"/>
              </w:rPr>
            </w:rPrChange>
          </w:rPr>
          <w:t>th</w:t>
        </w:r>
        <w:r w:rsidR="00CB0B50">
          <w:rPr>
            <w:rFonts w:asciiTheme="minorHAnsi" w:hAnsiTheme="minorHAnsi" w:cstheme="minorHAnsi"/>
            <w:sz w:val="18"/>
            <w:szCs w:val="18"/>
          </w:rPr>
          <w:t xml:space="preserve"> St, </w:t>
        </w:r>
      </w:ins>
      <w:r w:rsidRPr="00A00DB4">
        <w:rPr>
          <w:rFonts w:asciiTheme="minorHAnsi" w:hAnsiTheme="minorHAnsi" w:cstheme="minorHAnsi"/>
          <w:sz w:val="18"/>
          <w:szCs w:val="18"/>
        </w:rPr>
        <w:t>_____________________________________________________________________________</w:t>
      </w:r>
    </w:p>
    <w:p w14:paraId="56D1240D" w14:textId="77777777" w:rsidR="0014619B" w:rsidRPr="00A00DB4" w:rsidRDefault="0014619B">
      <w:pPr>
        <w:spacing w:line="244" w:lineRule="auto"/>
        <w:outlineLvl w:val="0"/>
        <w:rPr>
          <w:rFonts w:asciiTheme="minorHAnsi" w:hAnsiTheme="minorHAnsi" w:cstheme="minorHAnsi"/>
          <w:sz w:val="18"/>
          <w:szCs w:val="18"/>
        </w:rPr>
        <w:pPrChange w:id="125" w:author="Admin" w:date="2022-02-16T12:08:00Z">
          <w:pPr>
            <w:spacing w:line="244" w:lineRule="auto"/>
          </w:pPr>
        </w:pPrChange>
      </w:pPr>
    </w:p>
    <w:p w14:paraId="3060DCBE" w14:textId="6E0357C2"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____________</w:t>
      </w:r>
      <w:ins w:id="126" w:author="Admin" w:date="2022-02-16T12:08:00Z">
        <w:r w:rsidR="00CB0B50">
          <w:rPr>
            <w:rFonts w:asciiTheme="minorHAnsi" w:hAnsiTheme="minorHAnsi" w:cstheme="minorHAnsi"/>
            <w:sz w:val="18"/>
            <w:szCs w:val="18"/>
          </w:rPr>
          <w:t>Indianapolis</w:t>
        </w:r>
      </w:ins>
      <w:r w:rsidRPr="00A00DB4">
        <w:rPr>
          <w:rFonts w:asciiTheme="minorHAnsi" w:hAnsiTheme="minorHAnsi" w:cstheme="minorHAnsi"/>
          <w:sz w:val="18"/>
          <w:szCs w:val="18"/>
        </w:rPr>
        <w:t>_____________________ STATE ________</w:t>
      </w:r>
      <w:ins w:id="127" w:author="Admin" w:date="2022-02-16T12:08:00Z">
        <w:r w:rsidR="00CB0B50">
          <w:rPr>
            <w:rFonts w:asciiTheme="minorHAnsi" w:hAnsiTheme="minorHAnsi" w:cstheme="minorHAnsi"/>
            <w:sz w:val="18"/>
            <w:szCs w:val="18"/>
          </w:rPr>
          <w:t>IN</w:t>
        </w:r>
      </w:ins>
      <w:r w:rsidRPr="00A00DB4">
        <w:rPr>
          <w:rFonts w:asciiTheme="minorHAnsi" w:hAnsiTheme="minorHAnsi" w:cstheme="minorHAnsi"/>
          <w:sz w:val="18"/>
          <w:szCs w:val="18"/>
        </w:rPr>
        <w:t>________________ ZIP CODE _____</w:t>
      </w:r>
      <w:ins w:id="128" w:author="Admin" w:date="2022-02-16T12:08:00Z">
        <w:r w:rsidR="00CB0B50">
          <w:rPr>
            <w:rFonts w:asciiTheme="minorHAnsi" w:hAnsiTheme="minorHAnsi" w:cstheme="minorHAnsi"/>
            <w:sz w:val="18"/>
            <w:szCs w:val="18"/>
          </w:rPr>
          <w:t>46222</w:t>
        </w:r>
      </w:ins>
      <w:r w:rsidRPr="00A00DB4">
        <w:rPr>
          <w:rFonts w:asciiTheme="minorHAnsi" w:hAnsiTheme="minorHAnsi" w:cstheme="minorHAnsi"/>
          <w:sz w:val="18"/>
          <w:szCs w:val="18"/>
        </w:rPr>
        <w:t>_______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114AAE35"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w:t>
      </w:r>
      <w:ins w:id="129" w:author="Admin" w:date="2022-02-16T12:08:00Z">
        <w:r w:rsidR="00CB0B50">
          <w:rPr>
            <w:rFonts w:asciiTheme="minorHAnsi" w:hAnsiTheme="minorHAnsi" w:cstheme="minorHAnsi"/>
            <w:sz w:val="18"/>
            <w:szCs w:val="18"/>
          </w:rPr>
          <w:t xml:space="preserve">LLC </w:t>
        </w:r>
      </w:ins>
      <w:r w:rsidRPr="00A00DB4">
        <w:rPr>
          <w:rFonts w:asciiTheme="minorHAnsi" w:hAnsiTheme="minorHAnsi" w:cstheme="minorHAnsi"/>
          <w:sz w:val="18"/>
          <w:szCs w:val="18"/>
        </w:rPr>
        <w:t>___________________________________________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391C782E"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NORTH AMERICAN INDUSTRY CLASSIFICATION SYTEM (NAICS CODE) ___</w:t>
      </w:r>
      <w:ins w:id="130" w:author="Admin" w:date="2022-02-16T12:22:00Z">
        <w:r w:rsidR="003028DF">
          <w:rPr>
            <w:rFonts w:asciiTheme="minorHAnsi" w:hAnsiTheme="minorHAnsi" w:cstheme="minorHAnsi"/>
            <w:sz w:val="18"/>
            <w:szCs w:val="18"/>
          </w:rPr>
          <w:t>44122</w:t>
        </w:r>
      </w:ins>
      <w:r w:rsidRPr="00A00DB4">
        <w:rPr>
          <w:rFonts w:asciiTheme="minorHAnsi" w:hAnsiTheme="minorHAnsi" w:cstheme="minorHAnsi"/>
          <w:sz w:val="18"/>
          <w:szCs w:val="18"/>
        </w:rPr>
        <w:t>______________________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05A3451B"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Pr="00A00DB4">
        <w:rPr>
          <w:rFonts w:asciiTheme="minorHAnsi" w:hAnsiTheme="minorHAnsi" w:cstheme="minorHAnsi"/>
          <w:sz w:val="18"/>
          <w:szCs w:val="18"/>
        </w:rPr>
        <w:t>__</w:t>
      </w:r>
      <w:ins w:id="131" w:author="Admin" w:date="2022-02-16T12:18:00Z">
        <w:r w:rsidR="003028DF">
          <w:rPr>
            <w:rFonts w:asciiTheme="minorHAnsi" w:hAnsiTheme="minorHAnsi" w:cstheme="minorHAnsi"/>
            <w:sz w:val="18"/>
            <w:szCs w:val="18"/>
          </w:rPr>
          <w:t>317</w:t>
        </w:r>
      </w:ins>
      <w:r w:rsidRPr="00A00DB4">
        <w:rPr>
          <w:rFonts w:asciiTheme="minorHAnsi" w:hAnsiTheme="minorHAnsi" w:cstheme="minorHAnsi"/>
          <w:sz w:val="18"/>
          <w:szCs w:val="18"/>
        </w:rPr>
        <w:t>____</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w:t>
      </w:r>
      <w:ins w:id="132" w:author="Admin" w:date="2022-02-16T12:18:00Z">
        <w:r w:rsidR="003028DF">
          <w:rPr>
            <w:rFonts w:asciiTheme="minorHAnsi" w:hAnsiTheme="minorHAnsi" w:cstheme="minorHAnsi"/>
            <w:sz w:val="18"/>
            <w:szCs w:val="18"/>
          </w:rPr>
          <w:t>917-3211</w:t>
        </w:r>
      </w:ins>
      <w:r w:rsidRPr="00A00DB4">
        <w:rPr>
          <w:rFonts w:asciiTheme="minorHAnsi" w:hAnsiTheme="minorHAnsi" w:cstheme="minorHAnsi"/>
          <w:sz w:val="18"/>
          <w:szCs w:val="18"/>
        </w:rPr>
        <w:t>__________________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5F4D2AD1"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_</w:t>
      </w:r>
      <w:r w:rsidR="00344AB9" w:rsidRPr="00A00DB4">
        <w:rPr>
          <w:rFonts w:asciiTheme="minorHAnsi" w:hAnsiTheme="minorHAnsi" w:cstheme="minorHAnsi"/>
          <w:sz w:val="18"/>
          <w:szCs w:val="18"/>
        </w:rPr>
        <w:t>_____________</w:t>
      </w:r>
      <w:ins w:id="133" w:author="Admin" w:date="2022-02-16T12:19:00Z">
        <w:r w:rsidR="003028DF">
          <w:rPr>
            <w:rFonts w:asciiTheme="minorHAnsi" w:hAnsiTheme="minorHAnsi" w:cstheme="minorHAnsi"/>
            <w:sz w:val="18"/>
            <w:szCs w:val="18"/>
          </w:rPr>
          <w:t>speedcitycycle@msn.com</w:t>
        </w:r>
      </w:ins>
      <w:r w:rsidR="00344AB9" w:rsidRPr="00A00DB4">
        <w:rPr>
          <w:rFonts w:asciiTheme="minorHAnsi" w:hAnsiTheme="minorHAnsi" w:cstheme="minorHAnsi"/>
          <w:sz w:val="18"/>
          <w:szCs w:val="18"/>
        </w:rPr>
        <w:t>______________________</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02623C5F"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77777777" w:rsidR="00A00DB4" w:rsidRPr="00A00DB4" w:rsidRDefault="00A00DB4" w:rsidP="00344AB9">
      <w:pPr>
        <w:spacing w:line="244" w:lineRule="auto"/>
        <w:rPr>
          <w:rFonts w:asciiTheme="minorHAnsi" w:hAnsiTheme="minorHAnsi" w:cstheme="minorHAnsi"/>
          <w:sz w:val="18"/>
          <w:szCs w:val="18"/>
        </w:rPr>
      </w:pPr>
    </w:p>
    <w:p w14:paraId="7CEFA96E" w14:textId="2E708EF6" w:rsidR="00344AB9" w:rsidRPr="00A00DB4" w:rsidRDefault="003028DF" w:rsidP="00344AB9">
      <w:pPr>
        <w:spacing w:line="244" w:lineRule="auto"/>
        <w:rPr>
          <w:rFonts w:asciiTheme="minorHAnsi" w:hAnsiTheme="minorHAnsi" w:cstheme="minorHAnsi"/>
          <w:sz w:val="18"/>
          <w:szCs w:val="18"/>
        </w:rPr>
      </w:pPr>
      <w:ins w:id="134" w:author="Admin" w:date="2022-02-16T12:19:00Z">
        <w:r>
          <w:rPr>
            <w:rFonts w:asciiTheme="minorHAnsi" w:hAnsiTheme="minorHAnsi" w:cstheme="minorHAnsi"/>
            <w:sz w:val="18"/>
            <w:szCs w:val="18"/>
          </w:rPr>
          <w:t xml:space="preserve">Michael A. </w:t>
        </w:r>
        <w:proofErr w:type="spellStart"/>
        <w:r>
          <w:rPr>
            <w:rFonts w:asciiTheme="minorHAnsi" w:hAnsiTheme="minorHAnsi" w:cstheme="minorHAnsi"/>
            <w:sz w:val="18"/>
            <w:szCs w:val="18"/>
          </w:rPr>
          <w:t>Tockey</w:t>
        </w:r>
      </w:ins>
      <w:proofErr w:type="spellEnd"/>
    </w:p>
    <w:p w14:paraId="1143E19E" w14:textId="2F293096"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I, _________________________________________, the undersigned______</w:t>
      </w:r>
      <w:proofErr w:type="spellStart"/>
      <w:ins w:id="135" w:author="Admin" w:date="2022-02-16T12:19:00Z">
        <w:r w:rsidR="003028DF">
          <w:rPr>
            <w:rFonts w:asciiTheme="minorHAnsi" w:hAnsiTheme="minorHAnsi" w:cstheme="minorHAnsi"/>
            <w:sz w:val="18"/>
            <w:szCs w:val="18"/>
          </w:rPr>
          <w:t>Onwer</w:t>
        </w:r>
        <w:proofErr w:type="spellEnd"/>
        <w:r w:rsidR="003028DF">
          <w:rPr>
            <w:rFonts w:asciiTheme="minorHAnsi" w:hAnsiTheme="minorHAnsi" w:cstheme="minorHAnsi"/>
            <w:sz w:val="18"/>
            <w:szCs w:val="18"/>
          </w:rPr>
          <w:t>/member</w:t>
        </w:r>
      </w:ins>
      <w:r w:rsidRPr="00A00DB4">
        <w:rPr>
          <w:rFonts w:asciiTheme="minorHAnsi" w:hAnsiTheme="minorHAnsi" w:cstheme="minorHAnsi"/>
          <w:sz w:val="18"/>
          <w:szCs w:val="18"/>
        </w:rPr>
        <w:t>_____________________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69869D54" w14:textId="71BB4A40" w:rsidR="00344AB9" w:rsidRPr="006F03DD" w:rsidRDefault="00344AB9" w:rsidP="006F03DD">
      <w:pPr>
        <w:spacing w:line="244" w:lineRule="auto"/>
        <w:rPr>
          <w:rFonts w:asciiTheme="minorHAnsi" w:hAnsiTheme="minorHAnsi" w:cstheme="minorHAnsi"/>
          <w:sz w:val="18"/>
          <w:szCs w:val="18"/>
        </w:rPr>
      </w:pPr>
      <w:proofErr w:type="gramStart"/>
      <w:r w:rsidRPr="00A00DB4">
        <w:rPr>
          <w:rFonts w:asciiTheme="minorHAnsi" w:hAnsiTheme="minorHAnsi" w:cstheme="minorHAnsi"/>
          <w:sz w:val="18"/>
          <w:szCs w:val="18"/>
        </w:rPr>
        <w:t>of</w:t>
      </w:r>
      <w:proofErr w:type="gramEnd"/>
      <w:r w:rsidRPr="00A00DB4">
        <w:rPr>
          <w:rFonts w:asciiTheme="minorHAnsi" w:hAnsiTheme="minorHAnsi" w:cstheme="minorHAnsi"/>
          <w:sz w:val="18"/>
          <w:szCs w:val="18"/>
        </w:rPr>
        <w:t xml:space="preserve">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 ______</w:t>
      </w:r>
      <w:ins w:id="136" w:author="Admin" w:date="2022-02-16T12:19:00Z">
        <w:r w:rsidR="003028DF">
          <w:rPr>
            <w:rFonts w:asciiTheme="minorHAnsi" w:hAnsiTheme="minorHAnsi" w:cstheme="minorHAnsi"/>
            <w:sz w:val="18"/>
            <w:szCs w:val="18"/>
          </w:rPr>
          <w:t>15</w:t>
        </w:r>
      </w:ins>
      <w:r w:rsidRPr="00A00DB4">
        <w:rPr>
          <w:rFonts w:asciiTheme="minorHAnsi" w:hAnsiTheme="minorHAnsi" w:cstheme="minorHAnsi"/>
          <w:sz w:val="18"/>
          <w:szCs w:val="18"/>
        </w:rPr>
        <w:t>_____ day of __</w:t>
      </w:r>
      <w:ins w:id="137" w:author="Admin" w:date="2022-02-16T12:19:00Z">
        <w:r w:rsidR="003028DF">
          <w:rPr>
            <w:rFonts w:asciiTheme="minorHAnsi" w:hAnsiTheme="minorHAnsi" w:cstheme="minorHAnsi"/>
            <w:sz w:val="18"/>
            <w:szCs w:val="18"/>
          </w:rPr>
          <w:t>February, 2022</w:t>
        </w:r>
      </w:ins>
      <w:r w:rsidRPr="00A00DB4">
        <w:rPr>
          <w:rFonts w:asciiTheme="minorHAnsi" w:hAnsiTheme="minorHAnsi" w:cstheme="minorHAnsi"/>
          <w:sz w:val="18"/>
          <w:szCs w:val="18"/>
        </w:rPr>
        <w:t>__________________,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sectPr w:rsidR="00344AB9" w:rsidRPr="006F03DD" w:rsidSect="00C157E7">
      <w:headerReference w:type="default" r:id="rId30"/>
      <w:footerReference w:type="default" r:id="rId31"/>
      <w:footerReference w:type="first" r:id="rId32"/>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03208" w14:textId="77777777" w:rsidR="00E80A46" w:rsidRDefault="00E80A46">
      <w:r>
        <w:separator/>
      </w:r>
    </w:p>
  </w:endnote>
  <w:endnote w:type="continuationSeparator" w:id="0">
    <w:p w14:paraId="5BE43988" w14:textId="77777777" w:rsidR="00E80A46" w:rsidRDefault="00E8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748"/>
      <w:docPartObj>
        <w:docPartGallery w:val="Page Numbers (Bottom of Page)"/>
        <w:docPartUnique/>
      </w:docPartObj>
    </w:sdtPr>
    <w:sdtEndPr/>
    <w:sdtContent>
      <w:sdt>
        <w:sdtPr>
          <w:id w:val="1757747"/>
          <w:docPartObj>
            <w:docPartGallery w:val="Page Numbers (Top of Page)"/>
            <w:docPartUnique/>
          </w:docPartObj>
        </w:sdtPr>
        <w:sdtEndPr/>
        <w:sdtContent>
          <w:p w14:paraId="03485BD6" w14:textId="77777777" w:rsidR="00E80A46" w:rsidRDefault="00E80A46">
            <w:pPr>
              <w:pStyle w:val="Footer"/>
            </w:pPr>
            <w:r>
              <w:t xml:space="preserve">Page </w:t>
            </w:r>
            <w:r>
              <w:rPr>
                <w:b/>
                <w:szCs w:val="24"/>
              </w:rPr>
              <w:fldChar w:fldCharType="begin"/>
            </w:r>
            <w:r>
              <w:rPr>
                <w:b/>
              </w:rPr>
              <w:instrText xml:space="preserve"> PAGE </w:instrText>
            </w:r>
            <w:r>
              <w:rPr>
                <w:b/>
                <w:szCs w:val="24"/>
              </w:rPr>
              <w:fldChar w:fldCharType="separate"/>
            </w:r>
            <w:r w:rsidR="007C3074">
              <w:rPr>
                <w:b/>
                <w:noProof/>
              </w:rPr>
              <w:t>21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7C3074">
              <w:rPr>
                <w:b/>
                <w:noProof/>
              </w:rPr>
              <w:t>21</w:t>
            </w:r>
            <w:r>
              <w:rPr>
                <w:b/>
                <w:szCs w:val="24"/>
              </w:rPr>
              <w:fldChar w:fldCharType="end"/>
            </w:r>
          </w:p>
        </w:sdtContent>
      </w:sdt>
    </w:sdtContent>
  </w:sdt>
  <w:p w14:paraId="09F7E322" w14:textId="77777777" w:rsidR="00E80A46" w:rsidRDefault="00E80A46" w:rsidP="00A00DB4">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734"/>
      <w:docPartObj>
        <w:docPartGallery w:val="Page Numbers (Bottom of Page)"/>
        <w:docPartUnique/>
      </w:docPartObj>
    </w:sdtPr>
    <w:sdtEndPr/>
    <w:sdtContent>
      <w:sdt>
        <w:sdtPr>
          <w:id w:val="98381352"/>
          <w:docPartObj>
            <w:docPartGallery w:val="Page Numbers (Top of Page)"/>
            <w:docPartUnique/>
          </w:docPartObj>
        </w:sdtPr>
        <w:sdtEndPr/>
        <w:sdtContent>
          <w:p w14:paraId="479BEC14" w14:textId="77777777" w:rsidR="00E80A46" w:rsidRDefault="00E80A46">
            <w:pPr>
              <w:pStyle w:val="Footer"/>
            </w:pPr>
            <w:r>
              <w:t xml:space="preserve">Page </w:t>
            </w:r>
            <w:r>
              <w:rPr>
                <w:b/>
                <w:szCs w:val="24"/>
              </w:rPr>
              <w:fldChar w:fldCharType="begin"/>
            </w:r>
            <w:r>
              <w:rPr>
                <w:b/>
              </w:rPr>
              <w:instrText xml:space="preserve"> PAGE </w:instrText>
            </w:r>
            <w:r>
              <w:rPr>
                <w:b/>
                <w:szCs w:val="24"/>
              </w:rPr>
              <w:fldChar w:fldCharType="separate"/>
            </w:r>
            <w:r w:rsidR="007C3074">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7C3074">
              <w:rPr>
                <w:b/>
                <w:noProof/>
              </w:rPr>
              <w:t>21</w:t>
            </w:r>
            <w:r>
              <w:rPr>
                <w:b/>
                <w:szCs w:val="24"/>
              </w:rPr>
              <w:fldChar w:fldCharType="end"/>
            </w:r>
          </w:p>
        </w:sdtContent>
      </w:sdt>
    </w:sdtContent>
  </w:sdt>
  <w:p w14:paraId="43BC955C" w14:textId="77777777" w:rsidR="00E80A46" w:rsidRDefault="00E80A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814C3" w14:textId="77777777" w:rsidR="00E80A46" w:rsidRDefault="00E80A46">
      <w:r>
        <w:separator/>
      </w:r>
    </w:p>
  </w:footnote>
  <w:footnote w:type="continuationSeparator" w:id="0">
    <w:p w14:paraId="0B68D416" w14:textId="77777777" w:rsidR="00E80A46" w:rsidRDefault="00E80A46">
      <w:r>
        <w:continuationSeparator/>
      </w:r>
    </w:p>
  </w:footnote>
  <w:footnote w:id="1">
    <w:p w14:paraId="6B55A330" w14:textId="77777777" w:rsidR="00E80A46" w:rsidRPr="00322AAB" w:rsidRDefault="00E80A46" w:rsidP="00C376B7">
      <w:pPr>
        <w:pStyle w:val="FootnoteText"/>
        <w:rPr>
          <w:ins w:id="26" w:author="Brandon-Friedman, David C" w:date="2022-02-10T09:23:00Z"/>
          <w:rFonts w:asciiTheme="minorHAnsi" w:hAnsiTheme="minorHAnsi" w:cstheme="minorHAnsi"/>
        </w:rPr>
      </w:pPr>
      <w:ins w:id="27" w:author="Brandon-Friedman, David C" w:date="2022-02-10T09:23:00Z">
        <w:r w:rsidRPr="00322AAB">
          <w:rPr>
            <w:rStyle w:val="FootnoteReference"/>
            <w:rFonts w:asciiTheme="minorHAnsi" w:hAnsiTheme="minorHAnsi" w:cstheme="minorHAnsi"/>
          </w:rPr>
          <w:footnoteRef/>
        </w:r>
        <w:r w:rsidRPr="00322AAB">
          <w:rPr>
            <w:rFonts w:asciiTheme="minorHAnsi" w:hAnsiTheme="minorHAnsi" w:cstheme="minorHAnsi"/>
          </w:rPr>
          <w:t xml:space="preserve"> The date and time stamp </w:t>
        </w:r>
        <w:r>
          <w:rPr>
            <w:rFonts w:asciiTheme="minorHAnsi" w:hAnsiTheme="minorHAnsi" w:cstheme="minorHAnsi"/>
          </w:rPr>
          <w:t xml:space="preserve">generated by the State </w:t>
        </w:r>
        <w:r w:rsidRPr="00475599">
          <w:rPr>
            <w:rFonts w:asciiTheme="minorHAnsi" w:hAnsiTheme="minorHAnsi" w:cstheme="minorHAnsi"/>
          </w:rPr>
          <w:t xml:space="preserve">system indicating receipt of the Submission Form shall be considered the official time stamp for this Negotiated BID. </w:t>
        </w:r>
        <w:r>
          <w:rPr>
            <w:rFonts w:asciiTheme="minorHAnsi" w:hAnsiTheme="minorHAnsi" w:cstheme="minorHAnsi"/>
          </w:rPr>
          <w:t xml:space="preserve"> </w:t>
        </w:r>
        <w:r w:rsidRPr="00475599">
          <w:rPr>
            <w:rFonts w:asciiTheme="minorHAnsi" w:hAnsiTheme="minorHAnsi" w:cstheme="minorHAnsi"/>
          </w:rPr>
          <w:t>See Key Bid Dates located in the Bid Information</w:t>
        </w:r>
        <w:r>
          <w:rPr>
            <w:rFonts w:asciiTheme="minorHAnsi" w:hAnsiTheme="minorHAnsi" w:cstheme="minorHAnsi"/>
          </w:rPr>
          <w:t xml:space="preserve"> Cover</w:t>
        </w:r>
        <w:r w:rsidRPr="00475599">
          <w:rPr>
            <w:rFonts w:asciiTheme="minorHAnsi" w:hAnsiTheme="minorHAnsi" w:cstheme="minorHAnsi"/>
          </w:rPr>
          <w:t xml:space="preserve"> Sheet for the due date and time</w:t>
        </w:r>
        <w:r w:rsidRPr="00322AAB">
          <w:rPr>
            <w:rFonts w:asciiTheme="minorHAnsi" w:hAnsiTheme="minorHAnsi" w:cstheme="minorHAnsi"/>
          </w:rP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24B4C" w14:textId="77777777" w:rsidR="00E80A46" w:rsidRDefault="00E80A46">
    <w:pPr>
      <w:pStyle w:val="Header"/>
      <w:rPr>
        <w:rStyle w:val="PageNumber"/>
        <w:rFonts w:ascii="Arial" w:hAnsi="Arial"/>
        <w:sz w:val="16"/>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C6B0B8D"/>
    <w:multiLevelType w:val="singleLevel"/>
    <w:tmpl w:val="0409000F"/>
    <w:lvl w:ilvl="0">
      <w:start w:val="1"/>
      <w:numFmt w:val="decimal"/>
      <w:lvlText w:val="%1."/>
      <w:lvlJc w:val="left"/>
      <w:pPr>
        <w:tabs>
          <w:tab w:val="num" w:pos="360"/>
        </w:tabs>
        <w:ind w:left="360" w:hanging="360"/>
      </w:pPr>
    </w:lvl>
  </w:abstractNum>
  <w:abstractNum w:abstractNumId="4">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nsid w:val="15EB0756"/>
    <w:multiLevelType w:val="singleLevel"/>
    <w:tmpl w:val="BA68DEE0"/>
    <w:lvl w:ilvl="0">
      <w:start w:val="1"/>
      <w:numFmt w:val="decimal"/>
      <w:lvlText w:val="%1."/>
      <w:lvlJc w:val="left"/>
      <w:pPr>
        <w:tabs>
          <w:tab w:val="num" w:pos="540"/>
        </w:tabs>
        <w:ind w:left="540" w:hanging="360"/>
      </w:pPr>
    </w:lvl>
  </w:abstractNum>
  <w:abstractNum w:abstractNumId="7">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nsid w:val="2EC163E7"/>
    <w:multiLevelType w:val="hybridMultilevel"/>
    <w:tmpl w:val="9CA85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4">
    <w:nsid w:val="3CA70A10"/>
    <w:multiLevelType w:val="hybridMultilevel"/>
    <w:tmpl w:val="5DBE9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6">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8">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21">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7">
    <w:nsid w:val="6E1436C5"/>
    <w:multiLevelType w:val="hybridMultilevel"/>
    <w:tmpl w:val="C1100AEA"/>
    <w:lvl w:ilvl="0" w:tplc="A1E2EF5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5C302BA"/>
    <w:multiLevelType w:val="singleLevel"/>
    <w:tmpl w:val="0409000F"/>
    <w:lvl w:ilvl="0">
      <w:start w:val="1"/>
      <w:numFmt w:val="decimal"/>
      <w:lvlText w:val="%1."/>
      <w:lvlJc w:val="left"/>
      <w:pPr>
        <w:tabs>
          <w:tab w:val="num" w:pos="360"/>
        </w:tabs>
        <w:ind w:left="360" w:hanging="360"/>
      </w:pPr>
    </w:lvl>
  </w:abstractNum>
  <w:abstractNum w:abstractNumId="29">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31">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2">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abstractNumId w:val="0"/>
  </w:num>
  <w:num w:numId="2">
    <w:abstractNumId w:val="30"/>
  </w:num>
  <w:num w:numId="3">
    <w:abstractNumId w:val="7"/>
  </w:num>
  <w:num w:numId="4">
    <w:abstractNumId w:val="28"/>
  </w:num>
  <w:num w:numId="5">
    <w:abstractNumId w:val="9"/>
  </w:num>
  <w:num w:numId="6">
    <w:abstractNumId w:val="12"/>
  </w:num>
  <w:num w:numId="7">
    <w:abstractNumId w:val="18"/>
  </w:num>
  <w:num w:numId="8">
    <w:abstractNumId w:val="24"/>
  </w:num>
  <w:num w:numId="9">
    <w:abstractNumId w:val="31"/>
  </w:num>
  <w:num w:numId="10">
    <w:abstractNumId w:val="17"/>
  </w:num>
  <w:num w:numId="11">
    <w:abstractNumId w:val="26"/>
  </w:num>
  <w:num w:numId="12">
    <w:abstractNumId w:val="10"/>
  </w:num>
  <w:num w:numId="13">
    <w:abstractNumId w:val="15"/>
  </w:num>
  <w:num w:numId="14">
    <w:abstractNumId w:val="13"/>
  </w:num>
  <w:num w:numId="15">
    <w:abstractNumId w:val="6"/>
  </w:num>
  <w:num w:numId="16">
    <w:abstractNumId w:val="29"/>
  </w:num>
  <w:num w:numId="17">
    <w:abstractNumId w:val="1"/>
  </w:num>
  <w:num w:numId="18">
    <w:abstractNumId w:val="4"/>
  </w:num>
  <w:num w:numId="19">
    <w:abstractNumId w:val="23"/>
  </w:num>
  <w:num w:numId="20">
    <w:abstractNumId w:val="19"/>
  </w:num>
  <w:num w:numId="21">
    <w:abstractNumId w:val="8"/>
  </w:num>
  <w:num w:numId="22">
    <w:abstractNumId w:val="20"/>
  </w:num>
  <w:num w:numId="23">
    <w:abstractNumId w:val="3"/>
  </w:num>
  <w:num w:numId="24">
    <w:abstractNumId w:val="2"/>
  </w:num>
  <w:num w:numId="25">
    <w:abstractNumId w:val="25"/>
  </w:num>
  <w:num w:numId="26">
    <w:abstractNumId w:val="33"/>
  </w:num>
  <w:num w:numId="27">
    <w:abstractNumId w:val="21"/>
  </w:num>
  <w:num w:numId="28">
    <w:abstractNumId w:val="34"/>
  </w:num>
  <w:num w:numId="29">
    <w:abstractNumId w:val="22"/>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9"/>
  </w:num>
  <w:num w:numId="34">
    <w:abstractNumId w:val="27"/>
  </w:num>
  <w:num w:numId="35">
    <w:abstractNumId w:val="5"/>
  </w:num>
  <w:num w:numId="3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4"/>
  </w:num>
  <w:num w:numId="4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andon-Friedman, David C">
    <w15:presenceInfo w15:providerId="AD" w15:userId="S::DBrandonFriedman@idoa.IN.gov::08bd43ac-041f-4185-a133-9a8d566ab6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AB9"/>
    <w:rsid w:val="00001BE8"/>
    <w:rsid w:val="00005A7C"/>
    <w:rsid w:val="00010F7B"/>
    <w:rsid w:val="00013FDF"/>
    <w:rsid w:val="00021841"/>
    <w:rsid w:val="000250A0"/>
    <w:rsid w:val="00026DF7"/>
    <w:rsid w:val="0002726A"/>
    <w:rsid w:val="00027743"/>
    <w:rsid w:val="0003422A"/>
    <w:rsid w:val="0003483E"/>
    <w:rsid w:val="0004686F"/>
    <w:rsid w:val="000520CF"/>
    <w:rsid w:val="00057231"/>
    <w:rsid w:val="00063488"/>
    <w:rsid w:val="00064A80"/>
    <w:rsid w:val="00064E21"/>
    <w:rsid w:val="00070777"/>
    <w:rsid w:val="0007352A"/>
    <w:rsid w:val="00076FB5"/>
    <w:rsid w:val="00081B7B"/>
    <w:rsid w:val="000948A4"/>
    <w:rsid w:val="000A2CDA"/>
    <w:rsid w:val="000A75D1"/>
    <w:rsid w:val="000B10F3"/>
    <w:rsid w:val="000B2D4C"/>
    <w:rsid w:val="000C7073"/>
    <w:rsid w:val="000F127C"/>
    <w:rsid w:val="000F7B10"/>
    <w:rsid w:val="00101514"/>
    <w:rsid w:val="00103B2D"/>
    <w:rsid w:val="001116BC"/>
    <w:rsid w:val="00116525"/>
    <w:rsid w:val="001229E5"/>
    <w:rsid w:val="001314C4"/>
    <w:rsid w:val="0013577E"/>
    <w:rsid w:val="00145AE0"/>
    <w:rsid w:val="0014619B"/>
    <w:rsid w:val="001477A0"/>
    <w:rsid w:val="0015597A"/>
    <w:rsid w:val="00155FA8"/>
    <w:rsid w:val="0016176B"/>
    <w:rsid w:val="00162CBD"/>
    <w:rsid w:val="00163D05"/>
    <w:rsid w:val="00172451"/>
    <w:rsid w:val="00191C9D"/>
    <w:rsid w:val="001A55C6"/>
    <w:rsid w:val="001B07D4"/>
    <w:rsid w:val="001B224D"/>
    <w:rsid w:val="001B2A87"/>
    <w:rsid w:val="001B6F51"/>
    <w:rsid w:val="001B767D"/>
    <w:rsid w:val="001D0FC6"/>
    <w:rsid w:val="001E0715"/>
    <w:rsid w:val="001F0CEB"/>
    <w:rsid w:val="00207644"/>
    <w:rsid w:val="002128BC"/>
    <w:rsid w:val="00214B84"/>
    <w:rsid w:val="002178D7"/>
    <w:rsid w:val="00230374"/>
    <w:rsid w:val="00230C9A"/>
    <w:rsid w:val="0024157B"/>
    <w:rsid w:val="00241C74"/>
    <w:rsid w:val="00245588"/>
    <w:rsid w:val="002458A9"/>
    <w:rsid w:val="00250281"/>
    <w:rsid w:val="00251D7C"/>
    <w:rsid w:val="00257371"/>
    <w:rsid w:val="00257FA9"/>
    <w:rsid w:val="00262146"/>
    <w:rsid w:val="00263DE1"/>
    <w:rsid w:val="0027315E"/>
    <w:rsid w:val="0027526F"/>
    <w:rsid w:val="002764AA"/>
    <w:rsid w:val="00283ED9"/>
    <w:rsid w:val="0028451B"/>
    <w:rsid w:val="0028634E"/>
    <w:rsid w:val="002904D6"/>
    <w:rsid w:val="00290647"/>
    <w:rsid w:val="002958C1"/>
    <w:rsid w:val="00295E62"/>
    <w:rsid w:val="00297228"/>
    <w:rsid w:val="002A2EE2"/>
    <w:rsid w:val="002A535A"/>
    <w:rsid w:val="002B2A43"/>
    <w:rsid w:val="002B4E01"/>
    <w:rsid w:val="002B783D"/>
    <w:rsid w:val="002C688C"/>
    <w:rsid w:val="002D2CC9"/>
    <w:rsid w:val="002D78DA"/>
    <w:rsid w:val="002E1238"/>
    <w:rsid w:val="002E25DD"/>
    <w:rsid w:val="002E55CC"/>
    <w:rsid w:val="002F3CD3"/>
    <w:rsid w:val="002F3E05"/>
    <w:rsid w:val="002F49F1"/>
    <w:rsid w:val="002F6590"/>
    <w:rsid w:val="003028DF"/>
    <w:rsid w:val="0030382E"/>
    <w:rsid w:val="00317BB7"/>
    <w:rsid w:val="003218CC"/>
    <w:rsid w:val="0032195A"/>
    <w:rsid w:val="0032268C"/>
    <w:rsid w:val="00323C55"/>
    <w:rsid w:val="00331DFE"/>
    <w:rsid w:val="003338D5"/>
    <w:rsid w:val="00344AB9"/>
    <w:rsid w:val="00353646"/>
    <w:rsid w:val="003537AB"/>
    <w:rsid w:val="003548DE"/>
    <w:rsid w:val="00354B57"/>
    <w:rsid w:val="003558CF"/>
    <w:rsid w:val="00361779"/>
    <w:rsid w:val="00367CC8"/>
    <w:rsid w:val="00371D8D"/>
    <w:rsid w:val="003730F1"/>
    <w:rsid w:val="003858F3"/>
    <w:rsid w:val="003A1726"/>
    <w:rsid w:val="003A581F"/>
    <w:rsid w:val="003C3AE5"/>
    <w:rsid w:val="003C7D00"/>
    <w:rsid w:val="003D45AB"/>
    <w:rsid w:val="003E34EB"/>
    <w:rsid w:val="003E62B7"/>
    <w:rsid w:val="003F0CBF"/>
    <w:rsid w:val="003F4B98"/>
    <w:rsid w:val="003F5470"/>
    <w:rsid w:val="003F7395"/>
    <w:rsid w:val="004020A7"/>
    <w:rsid w:val="0040463A"/>
    <w:rsid w:val="00406A54"/>
    <w:rsid w:val="00411FFE"/>
    <w:rsid w:val="00434730"/>
    <w:rsid w:val="0044225A"/>
    <w:rsid w:val="0045077E"/>
    <w:rsid w:val="00451A02"/>
    <w:rsid w:val="00453698"/>
    <w:rsid w:val="0045437A"/>
    <w:rsid w:val="0046153E"/>
    <w:rsid w:val="00462658"/>
    <w:rsid w:val="004665EC"/>
    <w:rsid w:val="004670CD"/>
    <w:rsid w:val="0046787B"/>
    <w:rsid w:val="00485083"/>
    <w:rsid w:val="004A004B"/>
    <w:rsid w:val="004A0F86"/>
    <w:rsid w:val="004A2909"/>
    <w:rsid w:val="004A3A90"/>
    <w:rsid w:val="004A4F93"/>
    <w:rsid w:val="004B50E1"/>
    <w:rsid w:val="004B5FEF"/>
    <w:rsid w:val="004B62F3"/>
    <w:rsid w:val="004B7521"/>
    <w:rsid w:val="004B7D5D"/>
    <w:rsid w:val="004C206F"/>
    <w:rsid w:val="004C4C87"/>
    <w:rsid w:val="004C5405"/>
    <w:rsid w:val="004D38DC"/>
    <w:rsid w:val="004E119F"/>
    <w:rsid w:val="004E16FB"/>
    <w:rsid w:val="004E645B"/>
    <w:rsid w:val="004F446F"/>
    <w:rsid w:val="00510A04"/>
    <w:rsid w:val="0051138E"/>
    <w:rsid w:val="00516345"/>
    <w:rsid w:val="005171C3"/>
    <w:rsid w:val="00522761"/>
    <w:rsid w:val="0052730D"/>
    <w:rsid w:val="00527C78"/>
    <w:rsid w:val="00530C21"/>
    <w:rsid w:val="00535A4D"/>
    <w:rsid w:val="00545013"/>
    <w:rsid w:val="00564CBA"/>
    <w:rsid w:val="00566C86"/>
    <w:rsid w:val="005738F6"/>
    <w:rsid w:val="00577512"/>
    <w:rsid w:val="00583D05"/>
    <w:rsid w:val="00586118"/>
    <w:rsid w:val="00594ED0"/>
    <w:rsid w:val="005A0736"/>
    <w:rsid w:val="005A0C46"/>
    <w:rsid w:val="005A1964"/>
    <w:rsid w:val="005A78B0"/>
    <w:rsid w:val="005B3222"/>
    <w:rsid w:val="005B646A"/>
    <w:rsid w:val="005C0D04"/>
    <w:rsid w:val="005C5F07"/>
    <w:rsid w:val="005C7BEB"/>
    <w:rsid w:val="005D161C"/>
    <w:rsid w:val="005D7ED4"/>
    <w:rsid w:val="005E6369"/>
    <w:rsid w:val="005F2E17"/>
    <w:rsid w:val="00602F77"/>
    <w:rsid w:val="0061100A"/>
    <w:rsid w:val="0061366F"/>
    <w:rsid w:val="006142BC"/>
    <w:rsid w:val="0061461B"/>
    <w:rsid w:val="0061597B"/>
    <w:rsid w:val="0061765B"/>
    <w:rsid w:val="006261F2"/>
    <w:rsid w:val="006319C5"/>
    <w:rsid w:val="006356AF"/>
    <w:rsid w:val="00641F53"/>
    <w:rsid w:val="006425B5"/>
    <w:rsid w:val="006463D8"/>
    <w:rsid w:val="00664117"/>
    <w:rsid w:val="006669AE"/>
    <w:rsid w:val="00671A09"/>
    <w:rsid w:val="00672E95"/>
    <w:rsid w:val="00682F51"/>
    <w:rsid w:val="006948B5"/>
    <w:rsid w:val="006A2AA7"/>
    <w:rsid w:val="006A34C0"/>
    <w:rsid w:val="006A6469"/>
    <w:rsid w:val="006C3E53"/>
    <w:rsid w:val="006F03DD"/>
    <w:rsid w:val="007023EB"/>
    <w:rsid w:val="007046CC"/>
    <w:rsid w:val="00712531"/>
    <w:rsid w:val="00712C2E"/>
    <w:rsid w:val="0071551B"/>
    <w:rsid w:val="0072099D"/>
    <w:rsid w:val="0073270C"/>
    <w:rsid w:val="00733BB6"/>
    <w:rsid w:val="007373AA"/>
    <w:rsid w:val="00737D4B"/>
    <w:rsid w:val="0074119E"/>
    <w:rsid w:val="00745680"/>
    <w:rsid w:val="007504E0"/>
    <w:rsid w:val="00750575"/>
    <w:rsid w:val="007609FB"/>
    <w:rsid w:val="0076132B"/>
    <w:rsid w:val="007615EE"/>
    <w:rsid w:val="00762A76"/>
    <w:rsid w:val="00765815"/>
    <w:rsid w:val="00767878"/>
    <w:rsid w:val="0077060A"/>
    <w:rsid w:val="007734BA"/>
    <w:rsid w:val="00784663"/>
    <w:rsid w:val="00792172"/>
    <w:rsid w:val="007A322B"/>
    <w:rsid w:val="007B6D3B"/>
    <w:rsid w:val="007C3074"/>
    <w:rsid w:val="007C5ABC"/>
    <w:rsid w:val="007D55E9"/>
    <w:rsid w:val="007D7735"/>
    <w:rsid w:val="007E2ACC"/>
    <w:rsid w:val="007E7301"/>
    <w:rsid w:val="007F2C19"/>
    <w:rsid w:val="007F42FB"/>
    <w:rsid w:val="00810D4C"/>
    <w:rsid w:val="00810D9C"/>
    <w:rsid w:val="00811EF9"/>
    <w:rsid w:val="00815197"/>
    <w:rsid w:val="008358A7"/>
    <w:rsid w:val="00844807"/>
    <w:rsid w:val="00850798"/>
    <w:rsid w:val="00853983"/>
    <w:rsid w:val="0086051C"/>
    <w:rsid w:val="0086111C"/>
    <w:rsid w:val="0086284F"/>
    <w:rsid w:val="00881BB2"/>
    <w:rsid w:val="00881D39"/>
    <w:rsid w:val="0088348F"/>
    <w:rsid w:val="00883859"/>
    <w:rsid w:val="00885D37"/>
    <w:rsid w:val="008933B7"/>
    <w:rsid w:val="00895656"/>
    <w:rsid w:val="00896E7B"/>
    <w:rsid w:val="008B51EA"/>
    <w:rsid w:val="008B6DAA"/>
    <w:rsid w:val="008C4886"/>
    <w:rsid w:val="008C6E2D"/>
    <w:rsid w:val="008D024B"/>
    <w:rsid w:val="008D1B2F"/>
    <w:rsid w:val="008D3181"/>
    <w:rsid w:val="008D560B"/>
    <w:rsid w:val="008D6F00"/>
    <w:rsid w:val="008E0249"/>
    <w:rsid w:val="00902A33"/>
    <w:rsid w:val="00903F78"/>
    <w:rsid w:val="009123EA"/>
    <w:rsid w:val="00914ACA"/>
    <w:rsid w:val="0092714A"/>
    <w:rsid w:val="00941805"/>
    <w:rsid w:val="00943982"/>
    <w:rsid w:val="00943DD6"/>
    <w:rsid w:val="009507C2"/>
    <w:rsid w:val="0097148A"/>
    <w:rsid w:val="0097708D"/>
    <w:rsid w:val="0098421D"/>
    <w:rsid w:val="009930E7"/>
    <w:rsid w:val="009B2755"/>
    <w:rsid w:val="009B2E59"/>
    <w:rsid w:val="009B33D4"/>
    <w:rsid w:val="009B74B0"/>
    <w:rsid w:val="009C3795"/>
    <w:rsid w:val="009D0A10"/>
    <w:rsid w:val="009D2C33"/>
    <w:rsid w:val="009D32B1"/>
    <w:rsid w:val="009D39E0"/>
    <w:rsid w:val="009E314B"/>
    <w:rsid w:val="009E4E12"/>
    <w:rsid w:val="009F1624"/>
    <w:rsid w:val="00A00535"/>
    <w:rsid w:val="00A00DB4"/>
    <w:rsid w:val="00A07035"/>
    <w:rsid w:val="00A078AA"/>
    <w:rsid w:val="00A10881"/>
    <w:rsid w:val="00A1178B"/>
    <w:rsid w:val="00A122E9"/>
    <w:rsid w:val="00A32CD6"/>
    <w:rsid w:val="00A339F5"/>
    <w:rsid w:val="00A33BC6"/>
    <w:rsid w:val="00A36BF6"/>
    <w:rsid w:val="00A37859"/>
    <w:rsid w:val="00A43056"/>
    <w:rsid w:val="00A4692D"/>
    <w:rsid w:val="00A53A4E"/>
    <w:rsid w:val="00A56B05"/>
    <w:rsid w:val="00A60386"/>
    <w:rsid w:val="00A66C6D"/>
    <w:rsid w:val="00A76C56"/>
    <w:rsid w:val="00A8488D"/>
    <w:rsid w:val="00A86D08"/>
    <w:rsid w:val="00A94488"/>
    <w:rsid w:val="00AA245F"/>
    <w:rsid w:val="00AB6064"/>
    <w:rsid w:val="00AC1BAE"/>
    <w:rsid w:val="00AC2E64"/>
    <w:rsid w:val="00AD1C35"/>
    <w:rsid w:val="00AD3201"/>
    <w:rsid w:val="00AD624A"/>
    <w:rsid w:val="00AE427E"/>
    <w:rsid w:val="00AF4713"/>
    <w:rsid w:val="00B007A1"/>
    <w:rsid w:val="00B230C0"/>
    <w:rsid w:val="00B24D6D"/>
    <w:rsid w:val="00B25E34"/>
    <w:rsid w:val="00B25E9B"/>
    <w:rsid w:val="00B26BEE"/>
    <w:rsid w:val="00B34C1C"/>
    <w:rsid w:val="00B36174"/>
    <w:rsid w:val="00B376E8"/>
    <w:rsid w:val="00B43737"/>
    <w:rsid w:val="00B4673F"/>
    <w:rsid w:val="00B60643"/>
    <w:rsid w:val="00B6138F"/>
    <w:rsid w:val="00B6539B"/>
    <w:rsid w:val="00B669F7"/>
    <w:rsid w:val="00B7566B"/>
    <w:rsid w:val="00B761B9"/>
    <w:rsid w:val="00B819E7"/>
    <w:rsid w:val="00B8718E"/>
    <w:rsid w:val="00B94F85"/>
    <w:rsid w:val="00BA12F8"/>
    <w:rsid w:val="00BA17F2"/>
    <w:rsid w:val="00BA23B8"/>
    <w:rsid w:val="00BA3B76"/>
    <w:rsid w:val="00BA68EF"/>
    <w:rsid w:val="00BB2B14"/>
    <w:rsid w:val="00BD2768"/>
    <w:rsid w:val="00BD6B1F"/>
    <w:rsid w:val="00BE4905"/>
    <w:rsid w:val="00BE4A2F"/>
    <w:rsid w:val="00BF7718"/>
    <w:rsid w:val="00C07605"/>
    <w:rsid w:val="00C15397"/>
    <w:rsid w:val="00C157E7"/>
    <w:rsid w:val="00C31412"/>
    <w:rsid w:val="00C33E0F"/>
    <w:rsid w:val="00C376B7"/>
    <w:rsid w:val="00C40551"/>
    <w:rsid w:val="00C435B0"/>
    <w:rsid w:val="00C5039B"/>
    <w:rsid w:val="00C576F1"/>
    <w:rsid w:val="00C62BD4"/>
    <w:rsid w:val="00C662E0"/>
    <w:rsid w:val="00C71000"/>
    <w:rsid w:val="00C72DD9"/>
    <w:rsid w:val="00C73BCF"/>
    <w:rsid w:val="00C814FB"/>
    <w:rsid w:val="00C826A0"/>
    <w:rsid w:val="00C87E34"/>
    <w:rsid w:val="00C9208A"/>
    <w:rsid w:val="00C92107"/>
    <w:rsid w:val="00C92B48"/>
    <w:rsid w:val="00CB0B50"/>
    <w:rsid w:val="00CB5D82"/>
    <w:rsid w:val="00CB6585"/>
    <w:rsid w:val="00CC5FD8"/>
    <w:rsid w:val="00CD1918"/>
    <w:rsid w:val="00CD440B"/>
    <w:rsid w:val="00CD553A"/>
    <w:rsid w:val="00CF054B"/>
    <w:rsid w:val="00CF1879"/>
    <w:rsid w:val="00CF7814"/>
    <w:rsid w:val="00D01399"/>
    <w:rsid w:val="00D02093"/>
    <w:rsid w:val="00D228F9"/>
    <w:rsid w:val="00D27FD9"/>
    <w:rsid w:val="00D40B16"/>
    <w:rsid w:val="00D41CF2"/>
    <w:rsid w:val="00D524D8"/>
    <w:rsid w:val="00D54F55"/>
    <w:rsid w:val="00D57C79"/>
    <w:rsid w:val="00D61A8E"/>
    <w:rsid w:val="00D62D81"/>
    <w:rsid w:val="00D702E1"/>
    <w:rsid w:val="00D730A1"/>
    <w:rsid w:val="00D74CEA"/>
    <w:rsid w:val="00D74F7E"/>
    <w:rsid w:val="00D84B06"/>
    <w:rsid w:val="00D85A41"/>
    <w:rsid w:val="00D91778"/>
    <w:rsid w:val="00D96314"/>
    <w:rsid w:val="00D976B0"/>
    <w:rsid w:val="00DA4EE7"/>
    <w:rsid w:val="00DA58C4"/>
    <w:rsid w:val="00DA7200"/>
    <w:rsid w:val="00DA7279"/>
    <w:rsid w:val="00DB2BC4"/>
    <w:rsid w:val="00DB7D07"/>
    <w:rsid w:val="00DC3F6E"/>
    <w:rsid w:val="00DC51E2"/>
    <w:rsid w:val="00DD01A5"/>
    <w:rsid w:val="00DD31E6"/>
    <w:rsid w:val="00DD5F08"/>
    <w:rsid w:val="00DD6301"/>
    <w:rsid w:val="00DE4856"/>
    <w:rsid w:val="00DE7BF9"/>
    <w:rsid w:val="00E04441"/>
    <w:rsid w:val="00E056F9"/>
    <w:rsid w:val="00E06FCC"/>
    <w:rsid w:val="00E07E6D"/>
    <w:rsid w:val="00E16E0C"/>
    <w:rsid w:val="00E2045F"/>
    <w:rsid w:val="00E21B3D"/>
    <w:rsid w:val="00E21E57"/>
    <w:rsid w:val="00E269D0"/>
    <w:rsid w:val="00E27B71"/>
    <w:rsid w:val="00E27CAE"/>
    <w:rsid w:val="00E348CB"/>
    <w:rsid w:val="00E417C4"/>
    <w:rsid w:val="00E429CF"/>
    <w:rsid w:val="00E42BBB"/>
    <w:rsid w:val="00E46E5B"/>
    <w:rsid w:val="00E5086C"/>
    <w:rsid w:val="00E50FD8"/>
    <w:rsid w:val="00E537D3"/>
    <w:rsid w:val="00E53984"/>
    <w:rsid w:val="00E61A78"/>
    <w:rsid w:val="00E66816"/>
    <w:rsid w:val="00E7157D"/>
    <w:rsid w:val="00E80A46"/>
    <w:rsid w:val="00E8712A"/>
    <w:rsid w:val="00E905E7"/>
    <w:rsid w:val="00E93869"/>
    <w:rsid w:val="00EA1827"/>
    <w:rsid w:val="00EB2A11"/>
    <w:rsid w:val="00EB3059"/>
    <w:rsid w:val="00EC03BA"/>
    <w:rsid w:val="00ED4BE4"/>
    <w:rsid w:val="00EE11D3"/>
    <w:rsid w:val="00EE7C09"/>
    <w:rsid w:val="00EF3E7F"/>
    <w:rsid w:val="00EF4B96"/>
    <w:rsid w:val="00F01157"/>
    <w:rsid w:val="00F04ED0"/>
    <w:rsid w:val="00F06214"/>
    <w:rsid w:val="00F072FC"/>
    <w:rsid w:val="00F079D7"/>
    <w:rsid w:val="00F1323C"/>
    <w:rsid w:val="00F15559"/>
    <w:rsid w:val="00F17113"/>
    <w:rsid w:val="00F21214"/>
    <w:rsid w:val="00F2685F"/>
    <w:rsid w:val="00F346DD"/>
    <w:rsid w:val="00F37E0F"/>
    <w:rsid w:val="00F52EB7"/>
    <w:rsid w:val="00F55713"/>
    <w:rsid w:val="00F6577F"/>
    <w:rsid w:val="00F66F1C"/>
    <w:rsid w:val="00F67221"/>
    <w:rsid w:val="00F71527"/>
    <w:rsid w:val="00F7215E"/>
    <w:rsid w:val="00F77A4D"/>
    <w:rsid w:val="00FA2126"/>
    <w:rsid w:val="00FA38D7"/>
    <w:rsid w:val="00FA5266"/>
    <w:rsid w:val="00FA5C26"/>
    <w:rsid w:val="00FB099A"/>
    <w:rsid w:val="00FB1CA2"/>
    <w:rsid w:val="00FC6A36"/>
    <w:rsid w:val="00FD419F"/>
    <w:rsid w:val="00FE7242"/>
    <w:rsid w:val="00FE7C63"/>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64488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customStyle="1"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C376B7"/>
    <w:rPr>
      <w:rFonts w:ascii="Courier" w:hAnsi="Courier"/>
      <w:snapToGrid/>
      <w:sz w:val="20"/>
    </w:rPr>
  </w:style>
  <w:style w:type="character" w:customStyle="1" w:styleId="FootnoteTextChar">
    <w:name w:val="Footnote Text Char"/>
    <w:basedOn w:val="DefaultParagraphFont"/>
    <w:link w:val="FootnoteText"/>
    <w:uiPriority w:val="99"/>
    <w:semiHidden/>
    <w:rsid w:val="00C376B7"/>
    <w:rPr>
      <w:rFonts w:ascii="Courier" w:hAnsi="Courier"/>
    </w:rPr>
  </w:style>
  <w:style w:type="character" w:styleId="FootnoteReference">
    <w:name w:val="footnote reference"/>
    <w:basedOn w:val="DefaultParagraphFont"/>
    <w:uiPriority w:val="99"/>
    <w:semiHidden/>
    <w:unhideWhenUsed/>
    <w:rsid w:val="00C376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customStyle="1"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C376B7"/>
    <w:rPr>
      <w:rFonts w:ascii="Courier" w:hAnsi="Courier"/>
      <w:snapToGrid/>
      <w:sz w:val="20"/>
    </w:rPr>
  </w:style>
  <w:style w:type="character" w:customStyle="1" w:styleId="FootnoteTextChar">
    <w:name w:val="Footnote Text Char"/>
    <w:basedOn w:val="DefaultParagraphFont"/>
    <w:link w:val="FootnoteText"/>
    <w:uiPriority w:val="99"/>
    <w:semiHidden/>
    <w:rsid w:val="00C376B7"/>
    <w:rPr>
      <w:rFonts w:ascii="Courier" w:hAnsi="Courier"/>
    </w:rPr>
  </w:style>
  <w:style w:type="character" w:styleId="FootnoteReference">
    <w:name w:val="footnote reference"/>
    <w:basedOn w:val="DefaultParagraphFont"/>
    <w:uiPriority w:val="99"/>
    <w:semiHidden/>
    <w:unhideWhenUsed/>
    <w:rsid w:val="00C376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ce.org/fileadmin/DAM/cefact/recommendations/rec20/rec20_rev3_Annex2e.pdf" TargetMode="External"/><Relationship Id="rId18" Type="http://schemas.openxmlformats.org/officeDocument/2006/relationships/hyperlink" Target="http://www.in.gov/idoa/mwbe/payaudit.htm" TargetMode="External"/><Relationship Id="rId26" Type="http://schemas.openxmlformats.org/officeDocument/2006/relationships/hyperlink" Target="https://www.in.gov/idoa/mwbe" TargetMode="External"/><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unspsc.org" TargetMode="External"/><Relationship Id="rId17" Type="http://schemas.openxmlformats.org/officeDocument/2006/relationships/hyperlink" Target="https://www.in.gov/idoa/mwbe" TargetMode="External"/><Relationship Id="rId25" Type="http://schemas.openxmlformats.org/officeDocument/2006/relationships/hyperlink" Target="https://www.vetbiz/va/gov/vip/"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mwbe" TargetMode="External"/><Relationship Id="rId20" Type="http://schemas.openxmlformats.org/officeDocument/2006/relationships/hyperlink" Target="mailto:MWBECompliance@idoa.IN.gov" TargetMode="External"/><Relationship Id="rId29" Type="http://schemas.openxmlformats.org/officeDocument/2006/relationships/hyperlink" Target="http://www.in.gov/ig/2335.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ot.in.gov/architecture/" TargetMode="External"/><Relationship Id="rId24" Type="http://schemas.openxmlformats.org/officeDocument/2006/relationships/hyperlink" Target="https://www.vetbiz/va/gov/vip/"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in.gov/idoa/mwbe" TargetMode="Externa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10" Type="http://schemas.openxmlformats.org/officeDocument/2006/relationships/hyperlink" Target="http://www.in.gov/idoa/2464.htm" TargetMode="External"/><Relationship Id="rId19" Type="http://schemas.openxmlformats.org/officeDocument/2006/relationships/hyperlink" Target="mailto:MWBECompliance@idoa.IN.gov"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in.gov/idoa/2467.htm" TargetMode="External"/><Relationship Id="rId22" Type="http://schemas.openxmlformats.org/officeDocument/2006/relationships/hyperlink" Target="https://www.vetbiz/va/gov/vip/" TargetMode="External"/><Relationship Id="rId27" Type="http://schemas.openxmlformats.org/officeDocument/2006/relationships/hyperlink" Target="mailto:indianaveteranspreference@idoa.in.gov" TargetMode="External"/><Relationship Id="rId30" Type="http://schemas.openxmlformats.org/officeDocument/2006/relationships/header" Target="header1.xm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13E0A-948F-4D3A-AD57-C671CEB7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11286</Words>
  <Characters>64333</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75469</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creator>rreddick</dc:creator>
  <cp:lastModifiedBy>Admin</cp:lastModifiedBy>
  <cp:revision>3</cp:revision>
  <cp:lastPrinted>2011-08-18T12:51:00Z</cp:lastPrinted>
  <dcterms:created xsi:type="dcterms:W3CDTF">2022-02-16T17:23:00Z</dcterms:created>
  <dcterms:modified xsi:type="dcterms:W3CDTF">2022-02-16T17:52:00Z</dcterms:modified>
</cp:coreProperties>
</file>